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D160D" w14:textId="0FB4AEC8" w:rsidR="00136753" w:rsidRPr="00A72A99" w:rsidRDefault="00B61A3F" w:rsidP="00A72A99">
      <w:pPr>
        <w:pStyle w:val="ChapterNumber"/>
        <w:numPr>
          <w:ilvl w:val="0"/>
          <w:numId w:val="0"/>
        </w:numPr>
      </w:pPr>
      <w:bookmarkStart w:id="0" w:name="functional-language-features:-iterators-"/>
      <w:bookmarkEnd w:id="0"/>
      <w:r w:rsidRPr="00A72A99">
        <w:t>13</w:t>
      </w:r>
    </w:p>
    <w:p w14:paraId="7444CF31" w14:textId="191EBCFC" w:rsidR="00136753" w:rsidRPr="00A0036B" w:rsidRDefault="00136753" w:rsidP="00136753">
      <w:pPr>
        <w:pStyle w:val="ChapterTitle"/>
        <w:rPr>
          <w:lang w:eastAsia="en-GB"/>
        </w:rPr>
      </w:pPr>
      <w:r w:rsidRPr="00A0036B">
        <w:rPr>
          <w:lang w:eastAsia="en-GB"/>
        </w:rPr>
        <w:t>Functional Language Features: Iterators and Closures</w:t>
      </w:r>
    </w:p>
    <w:p w14:paraId="0ECD871C" w14:textId="6EE4E6E0" w:rsidR="00136753" w:rsidRPr="00A0036B" w:rsidRDefault="00E57E26" w:rsidP="00136753">
      <w:pPr>
        <w:pStyle w:val="ChapterIntro"/>
        <w:rPr>
          <w:lang w:eastAsia="en-GB"/>
        </w:rPr>
      </w:pPr>
      <w:r>
        <w:fldChar w:fldCharType="begin"/>
      </w:r>
      <w:r>
        <w:instrText xml:space="preserve"> XE "</w:instrText>
      </w:r>
      <w:r w:rsidRPr="00D35E3E">
        <w:instrText>functional programming</w:instrText>
      </w:r>
      <w:r>
        <w:instrText xml:space="preserve"> startRange" </w:instrText>
      </w:r>
      <w:r>
        <w:fldChar w:fldCharType="end"/>
      </w:r>
      <w:r w:rsidR="00136753" w:rsidRPr="00A0036B">
        <w:t xml:space="preserve">Rust’s design has taken inspiration from many existing languages and techniques, and one significant influence is </w:t>
      </w:r>
      <w:r w:rsidR="00136753" w:rsidRPr="00A0036B">
        <w:rPr>
          <w:rStyle w:val="Italic"/>
        </w:rPr>
        <w:t>functional programming</w:t>
      </w:r>
      <w:r w:rsidR="00136753" w:rsidRPr="00A0036B">
        <w:rPr>
          <w:lang w:eastAsia="en-GB"/>
        </w:rPr>
        <w:t>. Programming in a functional style often includes using functions as values by passing them in arguments, returning them from other functions, assigning them to variables for later execution, and so forth.</w:t>
      </w:r>
    </w:p>
    <w:p w14:paraId="7DC4FDD5" w14:textId="05489264" w:rsidR="00136753" w:rsidRPr="00A0036B" w:rsidRDefault="00136753" w:rsidP="00136753">
      <w:pPr>
        <w:pStyle w:val="Body"/>
        <w:rPr>
          <w:lang w:eastAsia="en-GB"/>
        </w:rPr>
      </w:pPr>
      <w:r w:rsidRPr="00A0036B">
        <w:rPr>
          <w:lang w:eastAsia="en-GB"/>
        </w:rPr>
        <w:t>In this chapter, we won’t debate the issue of what functional programming is or isn’t but will instead discuss some features of Rust that are similar to features in many languages often referred to as functional.</w:t>
      </w:r>
    </w:p>
    <w:p w14:paraId="094ACB38" w14:textId="184BA3C9" w:rsidR="00136753" w:rsidRPr="00A0036B" w:rsidRDefault="00136753" w:rsidP="00136753">
      <w:pPr>
        <w:pStyle w:val="Body"/>
        <w:rPr>
          <w:lang w:eastAsia="en-GB"/>
        </w:rPr>
      </w:pPr>
      <w:r w:rsidRPr="00A0036B">
        <w:rPr>
          <w:lang w:eastAsia="en-GB"/>
        </w:rPr>
        <w:t>More specifically, we’ll cover:</w:t>
      </w:r>
    </w:p>
    <w:p w14:paraId="1562DA1F" w14:textId="1355147B" w:rsidR="00136753" w:rsidRPr="00A0036B" w:rsidRDefault="00136753" w:rsidP="00136753">
      <w:pPr>
        <w:pStyle w:val="ListBullet"/>
        <w:rPr>
          <w:lang w:eastAsia="en-GB"/>
        </w:rPr>
      </w:pPr>
      <w:r w:rsidRPr="00A0036B">
        <w:rPr>
          <w:rStyle w:val="Italic"/>
        </w:rPr>
        <w:lastRenderedPageBreak/>
        <w:t>Closures</w:t>
      </w:r>
      <w:r w:rsidRPr="00A0036B">
        <w:rPr>
          <w:lang w:eastAsia="en-GB"/>
        </w:rPr>
        <w:t>, a function-like construct you can store in a variable</w:t>
      </w:r>
    </w:p>
    <w:p w14:paraId="0C568246" w14:textId="25CB0874" w:rsidR="00136753" w:rsidRPr="00A0036B" w:rsidRDefault="00136753" w:rsidP="00136753">
      <w:pPr>
        <w:pStyle w:val="ListBullet"/>
        <w:rPr>
          <w:lang w:eastAsia="en-GB"/>
        </w:rPr>
      </w:pPr>
      <w:r w:rsidRPr="00A0036B">
        <w:rPr>
          <w:rStyle w:val="Italic"/>
        </w:rPr>
        <w:t>Iterators</w:t>
      </w:r>
      <w:r w:rsidRPr="00A0036B">
        <w:rPr>
          <w:lang w:eastAsia="en-GB"/>
        </w:rPr>
        <w:t>, a way of processing a series of elements</w:t>
      </w:r>
    </w:p>
    <w:p w14:paraId="6DD074F1" w14:textId="38A93323" w:rsidR="00136753" w:rsidRPr="00A0036B" w:rsidRDefault="00136753" w:rsidP="00136753">
      <w:pPr>
        <w:pStyle w:val="ListBullet"/>
        <w:rPr>
          <w:lang w:eastAsia="en-GB"/>
        </w:rPr>
      </w:pPr>
      <w:r w:rsidRPr="00A0036B">
        <w:rPr>
          <w:lang w:eastAsia="en-GB"/>
        </w:rPr>
        <w:t xml:space="preserve">How to use closures and iterators to improve the I/O project in </w:t>
      </w:r>
      <w:r w:rsidRPr="00A0036B">
        <w:rPr>
          <w:rStyle w:val="Xref"/>
        </w:rPr>
        <w:t>Chapter 12</w:t>
      </w:r>
    </w:p>
    <w:p w14:paraId="7123469F" w14:textId="76A0B8AA" w:rsidR="00136753" w:rsidRPr="00A0036B" w:rsidRDefault="00136753" w:rsidP="00136753">
      <w:pPr>
        <w:pStyle w:val="ListBullet"/>
        <w:rPr>
          <w:lang w:eastAsia="en-GB"/>
        </w:rPr>
      </w:pPr>
      <w:r w:rsidRPr="00A0036B">
        <w:rPr>
          <w:lang w:eastAsia="en-GB"/>
        </w:rPr>
        <w:t>The performance of closures and iterators (</w:t>
      </w:r>
      <w:r w:rsidR="00B61A3F">
        <w:rPr>
          <w:lang w:eastAsia="en-GB"/>
        </w:rPr>
        <w:t>s</w:t>
      </w:r>
      <w:r w:rsidRPr="00A0036B">
        <w:rPr>
          <w:lang w:eastAsia="en-GB"/>
        </w:rPr>
        <w:t>poiler alert: they’re faster than you might think!)</w:t>
      </w:r>
    </w:p>
    <w:p w14:paraId="71593260" w14:textId="608F9185" w:rsidR="00136753" w:rsidRPr="00A0036B" w:rsidRDefault="00136753" w:rsidP="00136753">
      <w:pPr>
        <w:pStyle w:val="Body"/>
        <w:rPr>
          <w:lang w:eastAsia="en-GB"/>
        </w:rPr>
      </w:pPr>
      <w:r w:rsidRPr="00A0036B">
        <w:rPr>
          <w:lang w:eastAsia="en-GB"/>
        </w:rPr>
        <w:t>We’ve already covered some other Rust features, such as pattern matching and enums, that are also influenced by the functional style. Because mastering closures and iterators is an important part of writing idiomatic, fast Rust code, we’ll devote this entire chapter to them.</w:t>
      </w:r>
      <w:r w:rsidR="00E57E26">
        <w:fldChar w:fldCharType="begin"/>
      </w:r>
      <w:r w:rsidR="00E57E26">
        <w:instrText xml:space="preserve"> XE "</w:instrText>
      </w:r>
      <w:r w:rsidR="00E57E26" w:rsidRPr="00BE574B">
        <w:instrText>functional programming</w:instrText>
      </w:r>
      <w:r w:rsidR="00E57E26">
        <w:instrText xml:space="preserve"> endRange" </w:instrText>
      </w:r>
      <w:r w:rsidR="00E57E26">
        <w:fldChar w:fldCharType="end"/>
      </w:r>
    </w:p>
    <w:bookmarkStart w:id="1" w:name="closures:-anonymous-functions-that-captu"/>
    <w:bookmarkEnd w:id="1"/>
    <w:p w14:paraId="05EE8D62" w14:textId="0ED95569" w:rsidR="00136753" w:rsidRPr="00A0036B" w:rsidRDefault="002B6791" w:rsidP="00D74D50">
      <w:pPr>
        <w:pStyle w:val="HeadA"/>
        <w:rPr>
          <w:lang w:eastAsia="en-GB"/>
        </w:rPr>
      </w:pPr>
      <w:r>
        <w:fldChar w:fldCharType="begin"/>
      </w:r>
      <w:r>
        <w:instrText xml:space="preserve"> XE "closures startRange" </w:instrText>
      </w:r>
      <w:r>
        <w:fldChar w:fldCharType="end"/>
      </w:r>
      <w:r w:rsidR="00136753" w:rsidRPr="00A0036B">
        <w:rPr>
          <w:lang w:eastAsia="en-GB"/>
        </w:rPr>
        <w:t xml:space="preserve">Closures: Anonymous Functions </w:t>
      </w:r>
      <w:r w:rsidR="00B61A3F">
        <w:rPr>
          <w:lang w:eastAsia="en-GB"/>
        </w:rPr>
        <w:t>T</w:t>
      </w:r>
      <w:r w:rsidR="00B61A3F" w:rsidRPr="00A0036B">
        <w:rPr>
          <w:lang w:eastAsia="en-GB"/>
        </w:rPr>
        <w:t xml:space="preserve">hat </w:t>
      </w:r>
      <w:r w:rsidR="00136753" w:rsidRPr="00A0036B">
        <w:rPr>
          <w:lang w:eastAsia="en-GB"/>
        </w:rPr>
        <w:t>Capture Their Environment</w:t>
      </w:r>
    </w:p>
    <w:p w14:paraId="2BB2897F" w14:textId="245A3565" w:rsidR="00136753" w:rsidRPr="00A0036B" w:rsidRDefault="00136753" w:rsidP="00D74D50">
      <w:pPr>
        <w:pStyle w:val="Body"/>
        <w:rPr>
          <w:lang w:eastAsia="en-GB"/>
        </w:rPr>
      </w:pPr>
      <w:r w:rsidRPr="00A0036B">
        <w:rPr>
          <w:lang w:eastAsia="en-GB"/>
        </w:rPr>
        <w:t>Rust’s closures are anonymous functions you can save in a variable or pass as arguments to other functions. You can create the closure in one place and then call the closure elsewhere to evaluate it in a different context. Unlike functions, closures can capture values from the scope in which they’re defined. We’ll demonstrate how these closure features allow for code reuse and behavior customization.</w:t>
      </w:r>
    </w:p>
    <w:bookmarkStart w:id="2" w:name="capturing-the-environment-with-closures"/>
    <w:bookmarkEnd w:id="2"/>
    <w:p w14:paraId="7B519D02" w14:textId="3BF53797" w:rsidR="00136753" w:rsidRPr="00A0036B" w:rsidRDefault="00266583" w:rsidP="00D74D50">
      <w:pPr>
        <w:pStyle w:val="HeadB"/>
        <w:rPr>
          <w:lang w:eastAsia="en-GB"/>
        </w:rPr>
      </w:pPr>
      <w:r>
        <w:fldChar w:fldCharType="begin"/>
      </w:r>
      <w:r>
        <w:instrText xml:space="preserve"> XE "closures:capturing the environment with startRange" </w:instrText>
      </w:r>
      <w:r>
        <w:fldChar w:fldCharType="end"/>
      </w:r>
      <w:r w:rsidR="006215E6">
        <w:fldChar w:fldCharType="begin"/>
      </w:r>
      <w:r w:rsidR="006215E6">
        <w:instrText xml:space="preserve"> XE "environment startRange" </w:instrText>
      </w:r>
      <w:r w:rsidR="006215E6">
        <w:fldChar w:fldCharType="end"/>
      </w:r>
      <w:r w:rsidR="00136753" w:rsidRPr="00A0036B">
        <w:rPr>
          <w:lang w:eastAsia="en-GB"/>
        </w:rPr>
        <w:t>Capturing the Environment with Closures</w:t>
      </w:r>
    </w:p>
    <w:p w14:paraId="050147B2" w14:textId="352C6BDD" w:rsidR="00136753" w:rsidRPr="00A0036B" w:rsidRDefault="00136753" w:rsidP="00D74D50">
      <w:pPr>
        <w:pStyle w:val="Body"/>
        <w:rPr>
          <w:lang w:eastAsia="en-GB"/>
        </w:rPr>
      </w:pPr>
      <w:r w:rsidRPr="00A0036B">
        <w:rPr>
          <w:lang w:eastAsia="en-GB"/>
        </w:rPr>
        <w:t xml:space="preserve">We’ll first examine how we can use closures to capture values from the environment they’re defined in for later use. Here’s the scenario: </w:t>
      </w:r>
      <w:r w:rsidR="00B61A3F">
        <w:rPr>
          <w:lang w:eastAsia="en-GB"/>
        </w:rPr>
        <w:t>e</w:t>
      </w:r>
      <w:r w:rsidR="00B61A3F" w:rsidRPr="00A0036B">
        <w:rPr>
          <w:lang w:eastAsia="en-GB"/>
        </w:rPr>
        <w:t xml:space="preserve">very </w:t>
      </w:r>
      <w:r w:rsidRPr="00A0036B">
        <w:rPr>
          <w:lang w:eastAsia="en-GB"/>
        </w:rPr>
        <w:t xml:space="preserve">so often, our </w:t>
      </w:r>
      <w:r w:rsidR="00B61A3F">
        <w:rPr>
          <w:lang w:eastAsia="en-GB"/>
        </w:rPr>
        <w:t>T</w:t>
      </w:r>
      <w:r w:rsidRPr="00A0036B">
        <w:rPr>
          <w:lang w:eastAsia="en-GB"/>
        </w:rPr>
        <w:t>-shirt company gives away an exclusive, limited-edition shirt to someone on our mailing list as a promotion. People on the mailing list can optionally add their favorite color to their profile. If the person chosen for a free shirt has their favorite color set, they get that color shirt. If the person hasn’t specified a favorite color, they get whatever color the company currently has the most of.</w:t>
      </w:r>
    </w:p>
    <w:p w14:paraId="1D2835C8" w14:textId="2DAD35B6" w:rsidR="00136753" w:rsidRPr="00A0036B" w:rsidRDefault="00136753" w:rsidP="00136753">
      <w:pPr>
        <w:pStyle w:val="Body"/>
        <w:rPr>
          <w:lang w:eastAsia="en-GB"/>
        </w:rPr>
      </w:pPr>
      <w:r w:rsidRPr="00A0036B">
        <w:t xml:space="preserve">There are many ways to implement this. For this example, we’re going to use an enum called </w:t>
      </w:r>
      <w:r w:rsidRPr="00A0036B">
        <w:rPr>
          <w:rStyle w:val="Literal"/>
        </w:rPr>
        <w:t>ShirtColor</w:t>
      </w:r>
      <w:r w:rsidRPr="00A0036B">
        <w:t xml:space="preserve"> that has the variants </w:t>
      </w:r>
      <w:r w:rsidRPr="00A0036B">
        <w:rPr>
          <w:rStyle w:val="Literal"/>
        </w:rPr>
        <w:t>Red</w:t>
      </w:r>
      <w:r w:rsidRPr="00A0036B">
        <w:t xml:space="preserve"> and </w:t>
      </w:r>
      <w:r w:rsidRPr="00A0036B">
        <w:rPr>
          <w:rStyle w:val="Literal"/>
        </w:rPr>
        <w:t>Blue</w:t>
      </w:r>
      <w:r w:rsidRPr="00A0036B">
        <w:t xml:space="preserve"> (limiting the number of colors available for simplicity). We represent the company’s inventory with an </w:t>
      </w:r>
      <w:r w:rsidRPr="00A0036B">
        <w:rPr>
          <w:rStyle w:val="Literal"/>
        </w:rPr>
        <w:t>Inventory</w:t>
      </w:r>
      <w:r w:rsidRPr="00A0036B">
        <w:t xml:space="preserve"> struct that has a field named </w:t>
      </w:r>
      <w:r w:rsidRPr="00A0036B">
        <w:rPr>
          <w:rStyle w:val="Literal"/>
        </w:rPr>
        <w:t>shirts</w:t>
      </w:r>
      <w:r w:rsidRPr="00A0036B">
        <w:t xml:space="preserve"> that contains a </w:t>
      </w:r>
      <w:r w:rsidRPr="00A0036B">
        <w:rPr>
          <w:rStyle w:val="Literal"/>
        </w:rPr>
        <w:t>Vec&lt;ShirtColor&gt;</w:t>
      </w:r>
      <w:r w:rsidRPr="00A0036B">
        <w:t xml:space="preserve"> representing the shirt colors currently in stock. The method </w:t>
      </w:r>
      <w:r w:rsidRPr="00A0036B">
        <w:rPr>
          <w:rStyle w:val="Literal"/>
        </w:rPr>
        <w:t>giveaway</w:t>
      </w:r>
      <w:r w:rsidRPr="00A0036B">
        <w:t xml:space="preserve"> defined on </w:t>
      </w:r>
      <w:r w:rsidRPr="00A0036B">
        <w:rPr>
          <w:rStyle w:val="Literal"/>
        </w:rPr>
        <w:t>Inventory</w:t>
      </w:r>
      <w:r w:rsidRPr="00A0036B">
        <w:rPr>
          <w:lang w:eastAsia="en-GB"/>
        </w:rPr>
        <w:t xml:space="preserve"> gets the optional shirt color preference of the </w:t>
      </w:r>
      <w:r w:rsidR="00B61A3F" w:rsidRPr="00A0036B">
        <w:rPr>
          <w:lang w:eastAsia="en-GB"/>
        </w:rPr>
        <w:t>free</w:t>
      </w:r>
      <w:r w:rsidR="00B61A3F">
        <w:rPr>
          <w:lang w:eastAsia="en-GB"/>
        </w:rPr>
        <w:t>-</w:t>
      </w:r>
      <w:r w:rsidRPr="00A0036B">
        <w:rPr>
          <w:lang w:eastAsia="en-GB"/>
        </w:rPr>
        <w:t>shirt winner, and returns the shirt color the person will get. This setup is shown in Listing 13-1</w:t>
      </w:r>
      <w:r w:rsidR="00B61A3F">
        <w:rPr>
          <w:lang w:eastAsia="en-GB"/>
        </w:rPr>
        <w:t>.</w:t>
      </w:r>
    </w:p>
    <w:p w14:paraId="2AA40363" w14:textId="62FB2699" w:rsidR="00136753" w:rsidRPr="00A0036B" w:rsidRDefault="00136753" w:rsidP="002A653B">
      <w:pPr>
        <w:pStyle w:val="CodeLabel"/>
        <w:rPr>
          <w:lang w:eastAsia="en-GB"/>
        </w:rPr>
      </w:pPr>
      <w:r w:rsidRPr="00A0036B">
        <w:rPr>
          <w:lang w:eastAsia="en-GB"/>
        </w:rPr>
        <w:t>src/main.rs</w:t>
      </w:r>
    </w:p>
    <w:p w14:paraId="7122BC9C" w14:textId="18D77537" w:rsidR="00136753" w:rsidRPr="00A0036B" w:rsidRDefault="00136753" w:rsidP="00136753">
      <w:pPr>
        <w:pStyle w:val="Code"/>
      </w:pPr>
      <w:r w:rsidRPr="00A0036B">
        <w:t>#[derive(Debug, PartialEq, Copy, Clone)]</w:t>
      </w:r>
    </w:p>
    <w:p w14:paraId="5CAAB018" w14:textId="340F84D5" w:rsidR="00136753" w:rsidRPr="00A0036B" w:rsidRDefault="00136753" w:rsidP="00136753">
      <w:pPr>
        <w:pStyle w:val="Code"/>
      </w:pPr>
      <w:r w:rsidRPr="00A0036B">
        <w:t>enum ShirtColor {</w:t>
      </w:r>
    </w:p>
    <w:p w14:paraId="1B3279A3" w14:textId="41AA2176" w:rsidR="00136753" w:rsidRPr="00A0036B" w:rsidRDefault="00136753" w:rsidP="00136753">
      <w:pPr>
        <w:pStyle w:val="Code"/>
      </w:pPr>
      <w:r w:rsidRPr="00A0036B">
        <w:t xml:space="preserve">    Red,</w:t>
      </w:r>
    </w:p>
    <w:p w14:paraId="7A7131C9" w14:textId="3FE698A4" w:rsidR="00136753" w:rsidRPr="00A0036B" w:rsidRDefault="00136753" w:rsidP="00136753">
      <w:pPr>
        <w:pStyle w:val="Code"/>
      </w:pPr>
      <w:r w:rsidRPr="00A0036B">
        <w:t xml:space="preserve">    Blue,</w:t>
      </w:r>
    </w:p>
    <w:p w14:paraId="638FE879" w14:textId="77777777" w:rsidR="00136753" w:rsidRPr="00A0036B" w:rsidRDefault="00136753" w:rsidP="00136753">
      <w:pPr>
        <w:pStyle w:val="Code"/>
      </w:pPr>
      <w:r w:rsidRPr="00A0036B">
        <w:lastRenderedPageBreak/>
        <w:t>}</w:t>
      </w:r>
    </w:p>
    <w:p w14:paraId="22D65EEC" w14:textId="77777777" w:rsidR="00136753" w:rsidRPr="00A0036B" w:rsidRDefault="00136753" w:rsidP="00136753">
      <w:pPr>
        <w:pStyle w:val="Code"/>
      </w:pPr>
    </w:p>
    <w:p w14:paraId="15044BF8" w14:textId="7C5CB256" w:rsidR="00136753" w:rsidRPr="00A0036B" w:rsidRDefault="00136753" w:rsidP="00136753">
      <w:pPr>
        <w:pStyle w:val="Code"/>
      </w:pPr>
      <w:r w:rsidRPr="00A0036B">
        <w:t>struct Inventory {</w:t>
      </w:r>
    </w:p>
    <w:p w14:paraId="60E32077" w14:textId="4DE61597" w:rsidR="00136753" w:rsidRPr="00A0036B" w:rsidRDefault="00136753" w:rsidP="00136753">
      <w:pPr>
        <w:pStyle w:val="Code"/>
      </w:pPr>
      <w:r w:rsidRPr="00A0036B">
        <w:t xml:space="preserve">    shirts: Vec&lt;ShirtColor&gt;,</w:t>
      </w:r>
    </w:p>
    <w:p w14:paraId="046157FD" w14:textId="77777777" w:rsidR="00136753" w:rsidRPr="00A0036B" w:rsidRDefault="00136753" w:rsidP="00136753">
      <w:pPr>
        <w:pStyle w:val="Code"/>
      </w:pPr>
      <w:r w:rsidRPr="00A0036B">
        <w:t>}</w:t>
      </w:r>
    </w:p>
    <w:p w14:paraId="257947D3" w14:textId="77777777" w:rsidR="00136753" w:rsidRPr="00A0036B" w:rsidRDefault="00136753" w:rsidP="00136753">
      <w:pPr>
        <w:pStyle w:val="Code"/>
      </w:pPr>
    </w:p>
    <w:p w14:paraId="38C524FF" w14:textId="5A8546CC" w:rsidR="00136753" w:rsidRPr="00A0036B" w:rsidRDefault="00136753" w:rsidP="00136753">
      <w:pPr>
        <w:pStyle w:val="Code"/>
      </w:pPr>
      <w:r w:rsidRPr="00A0036B">
        <w:t>impl Inventory {</w:t>
      </w:r>
    </w:p>
    <w:p w14:paraId="6C606D48" w14:textId="77777777" w:rsidR="00C75819" w:rsidRPr="00A0036B" w:rsidRDefault="00136753" w:rsidP="00136753">
      <w:pPr>
        <w:pStyle w:val="Code"/>
      </w:pPr>
      <w:r w:rsidRPr="00A0036B">
        <w:t xml:space="preserve">    fn giveaway(</w:t>
      </w:r>
    </w:p>
    <w:p w14:paraId="0464B0AC" w14:textId="77777777" w:rsidR="00C75819" w:rsidRPr="00A0036B" w:rsidRDefault="00C75819" w:rsidP="00136753">
      <w:pPr>
        <w:pStyle w:val="Code"/>
      </w:pPr>
      <w:r w:rsidRPr="00A0036B">
        <w:t xml:space="preserve">        </w:t>
      </w:r>
      <w:r w:rsidR="00136753" w:rsidRPr="00A0036B">
        <w:t xml:space="preserve">&amp;self, </w:t>
      </w:r>
    </w:p>
    <w:p w14:paraId="1A3923E1" w14:textId="384BAD4E" w:rsidR="00C75819" w:rsidRPr="00A0036B" w:rsidRDefault="00C75819" w:rsidP="00136753">
      <w:pPr>
        <w:pStyle w:val="Code"/>
      </w:pPr>
      <w:r w:rsidRPr="00A0036B">
        <w:t xml:space="preserve">        </w:t>
      </w:r>
      <w:r w:rsidR="00136753" w:rsidRPr="00A0036B">
        <w:t>user_preference: Option&lt;ShirtColor&gt;</w:t>
      </w:r>
      <w:r w:rsidR="000171FE">
        <w:t>,</w:t>
      </w:r>
    </w:p>
    <w:p w14:paraId="7E291F14" w14:textId="64D5DA08" w:rsidR="00136753" w:rsidRPr="00A0036B" w:rsidRDefault="00C75819" w:rsidP="00136753">
      <w:pPr>
        <w:pStyle w:val="Code"/>
      </w:pPr>
      <w:r w:rsidRPr="00A0036B">
        <w:t xml:space="preserve">    </w:t>
      </w:r>
      <w:r w:rsidR="00136753" w:rsidRPr="00A0036B">
        <w:t>) -&gt; ShirtColor {</w:t>
      </w:r>
    </w:p>
    <w:p w14:paraId="0A9A374F" w14:textId="68F25ACF" w:rsidR="00136753" w:rsidRPr="00A0036B" w:rsidRDefault="00136753" w:rsidP="00094A03">
      <w:pPr>
        <w:pStyle w:val="Code"/>
      </w:pPr>
      <w:r w:rsidRPr="00A0036B">
        <w:t xml:space="preserve">      </w:t>
      </w:r>
      <w:r w:rsidR="00094A03" w:rsidRPr="00A0036B">
        <w:rPr>
          <w:rStyle w:val="CodeAnnotation"/>
        </w:rPr>
        <w:t>1</w:t>
      </w:r>
      <w:r w:rsidRPr="00A0036B">
        <w:t xml:space="preserve"> user_preference.unwrap_or_else(|| self.most_stocked())</w:t>
      </w:r>
    </w:p>
    <w:p w14:paraId="59487AAF" w14:textId="5CB3365B" w:rsidR="00136753" w:rsidRPr="00A0036B" w:rsidRDefault="00136753" w:rsidP="00136753">
      <w:pPr>
        <w:pStyle w:val="Code"/>
      </w:pPr>
      <w:r w:rsidRPr="00A0036B">
        <w:t xml:space="preserve">    }</w:t>
      </w:r>
    </w:p>
    <w:p w14:paraId="4C977320" w14:textId="77777777" w:rsidR="00136753" w:rsidRPr="00A0036B" w:rsidRDefault="00136753" w:rsidP="00136753">
      <w:pPr>
        <w:pStyle w:val="Code"/>
      </w:pPr>
    </w:p>
    <w:p w14:paraId="69286D83" w14:textId="7F657A18" w:rsidR="00136753" w:rsidRPr="00A0036B" w:rsidRDefault="00136753" w:rsidP="00136753">
      <w:pPr>
        <w:pStyle w:val="Code"/>
      </w:pPr>
      <w:r w:rsidRPr="00A0036B">
        <w:t xml:space="preserve">    fn most_stocked(&amp;self) -&gt; ShirtColor {</w:t>
      </w:r>
    </w:p>
    <w:p w14:paraId="4EFE2117" w14:textId="6F17440B" w:rsidR="00136753" w:rsidRPr="00A0036B" w:rsidRDefault="00136753" w:rsidP="00136753">
      <w:pPr>
        <w:pStyle w:val="Code"/>
      </w:pPr>
      <w:r w:rsidRPr="00A0036B">
        <w:t xml:space="preserve">        let mut num_red = 0;</w:t>
      </w:r>
    </w:p>
    <w:p w14:paraId="06485BC8" w14:textId="34029E44" w:rsidR="00136753" w:rsidRPr="00A0036B" w:rsidRDefault="00136753" w:rsidP="00136753">
      <w:pPr>
        <w:pStyle w:val="Code"/>
      </w:pPr>
      <w:r w:rsidRPr="00A0036B">
        <w:t xml:space="preserve">        let mut num_blue = 0;</w:t>
      </w:r>
    </w:p>
    <w:p w14:paraId="20F5B4C4" w14:textId="77777777" w:rsidR="00136753" w:rsidRPr="00A0036B" w:rsidRDefault="00136753" w:rsidP="00136753">
      <w:pPr>
        <w:pStyle w:val="Code"/>
      </w:pPr>
    </w:p>
    <w:p w14:paraId="0D248405" w14:textId="3212C22E" w:rsidR="00136753" w:rsidRPr="00A0036B" w:rsidRDefault="00136753" w:rsidP="00136753">
      <w:pPr>
        <w:pStyle w:val="Code"/>
      </w:pPr>
      <w:r w:rsidRPr="00A0036B">
        <w:t xml:space="preserve">        for color in &amp;self.shirts {</w:t>
      </w:r>
    </w:p>
    <w:p w14:paraId="4CE96BDD" w14:textId="6DDEB75E" w:rsidR="00136753" w:rsidRPr="00A0036B" w:rsidRDefault="00136753" w:rsidP="00136753">
      <w:pPr>
        <w:pStyle w:val="Code"/>
      </w:pPr>
      <w:r w:rsidRPr="00A0036B">
        <w:t xml:space="preserve">            match color {</w:t>
      </w:r>
    </w:p>
    <w:p w14:paraId="31DBD208" w14:textId="0482B03A" w:rsidR="00136753" w:rsidRPr="00A0036B" w:rsidRDefault="00136753" w:rsidP="00136753">
      <w:pPr>
        <w:pStyle w:val="Code"/>
      </w:pPr>
      <w:r w:rsidRPr="00A0036B">
        <w:t xml:space="preserve">                ShirtColor::Red =&gt; num_red += 1,</w:t>
      </w:r>
    </w:p>
    <w:p w14:paraId="59154117" w14:textId="64105707" w:rsidR="00136753" w:rsidRPr="00A0036B" w:rsidRDefault="00136753" w:rsidP="00136753">
      <w:pPr>
        <w:pStyle w:val="Code"/>
      </w:pPr>
      <w:r w:rsidRPr="00A0036B">
        <w:t xml:space="preserve">                ShirtColor::Blue =&gt; num_blue += 1,</w:t>
      </w:r>
    </w:p>
    <w:p w14:paraId="1F6EF470" w14:textId="3F7C2433" w:rsidR="00136753" w:rsidRPr="00A0036B" w:rsidRDefault="00136753" w:rsidP="00136753">
      <w:pPr>
        <w:pStyle w:val="Code"/>
      </w:pPr>
      <w:r w:rsidRPr="00A0036B">
        <w:t xml:space="preserve">            }</w:t>
      </w:r>
    </w:p>
    <w:p w14:paraId="7EA4216F" w14:textId="71FDC65C" w:rsidR="00136753" w:rsidRPr="00A0036B" w:rsidRDefault="00136753" w:rsidP="00136753">
      <w:pPr>
        <w:pStyle w:val="Code"/>
      </w:pPr>
      <w:r w:rsidRPr="00A0036B">
        <w:t xml:space="preserve">        }</w:t>
      </w:r>
    </w:p>
    <w:p w14:paraId="79A39ABA" w14:textId="2506B469" w:rsidR="00136753" w:rsidRPr="00A0036B" w:rsidRDefault="00136753" w:rsidP="00136753">
      <w:pPr>
        <w:pStyle w:val="Code"/>
      </w:pPr>
      <w:r w:rsidRPr="00A0036B">
        <w:t xml:space="preserve">        if num_red &gt; num_blue {</w:t>
      </w:r>
    </w:p>
    <w:p w14:paraId="1473D812" w14:textId="29DA106B" w:rsidR="00136753" w:rsidRPr="00A0036B" w:rsidRDefault="00136753" w:rsidP="00136753">
      <w:pPr>
        <w:pStyle w:val="Code"/>
      </w:pPr>
      <w:r w:rsidRPr="00A0036B">
        <w:t xml:space="preserve">            ShirtColor::Red</w:t>
      </w:r>
    </w:p>
    <w:p w14:paraId="3B34DFD0" w14:textId="7F280787" w:rsidR="00136753" w:rsidRPr="00A0036B" w:rsidRDefault="00136753" w:rsidP="00136753">
      <w:pPr>
        <w:pStyle w:val="Code"/>
      </w:pPr>
      <w:r w:rsidRPr="00A0036B">
        <w:t xml:space="preserve">        } else {</w:t>
      </w:r>
    </w:p>
    <w:p w14:paraId="767B0E05" w14:textId="4D575EF1" w:rsidR="00136753" w:rsidRPr="00A0036B" w:rsidRDefault="00136753" w:rsidP="00136753">
      <w:pPr>
        <w:pStyle w:val="Code"/>
      </w:pPr>
      <w:r w:rsidRPr="00A0036B">
        <w:t xml:space="preserve">            ShirtColor::Blue</w:t>
      </w:r>
    </w:p>
    <w:p w14:paraId="69D5BF63" w14:textId="47172A09" w:rsidR="00136753" w:rsidRPr="00A0036B" w:rsidRDefault="00136753" w:rsidP="00136753">
      <w:pPr>
        <w:pStyle w:val="Code"/>
      </w:pPr>
      <w:r w:rsidRPr="00A0036B">
        <w:t xml:space="preserve">        }</w:t>
      </w:r>
    </w:p>
    <w:p w14:paraId="481C369F" w14:textId="65418F33" w:rsidR="00136753" w:rsidRPr="00A0036B" w:rsidRDefault="00136753" w:rsidP="00136753">
      <w:pPr>
        <w:pStyle w:val="Code"/>
      </w:pPr>
      <w:r w:rsidRPr="00A0036B">
        <w:t xml:space="preserve">    }</w:t>
      </w:r>
    </w:p>
    <w:p w14:paraId="7D683CB0" w14:textId="77777777" w:rsidR="00136753" w:rsidRPr="00A0036B" w:rsidRDefault="00136753" w:rsidP="00136753">
      <w:pPr>
        <w:pStyle w:val="Code"/>
      </w:pPr>
      <w:r w:rsidRPr="00A0036B">
        <w:t>}</w:t>
      </w:r>
    </w:p>
    <w:p w14:paraId="22ED1E5B" w14:textId="77777777" w:rsidR="00136753" w:rsidRPr="00A0036B" w:rsidRDefault="00136753" w:rsidP="00136753">
      <w:pPr>
        <w:pStyle w:val="Code"/>
      </w:pPr>
    </w:p>
    <w:p w14:paraId="7DB24A9E" w14:textId="1F21CD76" w:rsidR="00136753" w:rsidRPr="00A0036B" w:rsidRDefault="00136753" w:rsidP="00136753">
      <w:pPr>
        <w:pStyle w:val="Code"/>
      </w:pPr>
      <w:r w:rsidRPr="00A0036B">
        <w:t>fn main() {</w:t>
      </w:r>
    </w:p>
    <w:p w14:paraId="3BE58D21" w14:textId="0BFC6FCF" w:rsidR="00136753" w:rsidRPr="00A0036B" w:rsidRDefault="00136753" w:rsidP="00136753">
      <w:pPr>
        <w:pStyle w:val="Code"/>
      </w:pPr>
      <w:r w:rsidRPr="00A0036B">
        <w:t xml:space="preserve">    let store = Inventory {</w:t>
      </w:r>
    </w:p>
    <w:p w14:paraId="477338E6" w14:textId="77777777" w:rsidR="00C75819" w:rsidRPr="00A0036B" w:rsidRDefault="00136753" w:rsidP="00EC002A">
      <w:pPr>
        <w:pStyle w:val="Code"/>
      </w:pPr>
      <w:r w:rsidRPr="00A0036B">
        <w:t xml:space="preserve">      </w:t>
      </w:r>
      <w:r w:rsidR="00EC002A" w:rsidRPr="00A0036B">
        <w:rPr>
          <w:rStyle w:val="CodeAnnotation"/>
        </w:rPr>
        <w:t>2</w:t>
      </w:r>
      <w:r w:rsidRPr="00A0036B">
        <w:t xml:space="preserve"> shirts: vec![</w:t>
      </w:r>
    </w:p>
    <w:p w14:paraId="5862C1D6" w14:textId="3492B348" w:rsidR="00C75819" w:rsidRPr="00A0036B" w:rsidRDefault="00C75819" w:rsidP="00EC002A">
      <w:pPr>
        <w:pStyle w:val="Code"/>
      </w:pPr>
      <w:r w:rsidRPr="00A0036B">
        <w:t xml:space="preserve">            </w:t>
      </w:r>
      <w:r w:rsidR="00136753" w:rsidRPr="00A0036B">
        <w:t>ShirtColor::Blue,</w:t>
      </w:r>
    </w:p>
    <w:p w14:paraId="216ECCC9" w14:textId="77777777" w:rsidR="00C75819" w:rsidRPr="00A0036B" w:rsidRDefault="00C75819" w:rsidP="00EC002A">
      <w:pPr>
        <w:pStyle w:val="Code"/>
      </w:pPr>
      <w:r w:rsidRPr="00A0036B">
        <w:t xml:space="preserve">            </w:t>
      </w:r>
      <w:r w:rsidR="00136753" w:rsidRPr="00A0036B">
        <w:t>ShirtColor::Red,</w:t>
      </w:r>
    </w:p>
    <w:p w14:paraId="30D23557" w14:textId="00097FD3" w:rsidR="00C75819" w:rsidRPr="00A0036B" w:rsidRDefault="00C75819" w:rsidP="00EC002A">
      <w:pPr>
        <w:pStyle w:val="Code"/>
      </w:pPr>
      <w:r w:rsidRPr="00A0036B">
        <w:t xml:space="preserve">            </w:t>
      </w:r>
      <w:r w:rsidR="00136753" w:rsidRPr="00A0036B">
        <w:t>ShirtColor::Blue</w:t>
      </w:r>
      <w:r w:rsidR="00053890">
        <w:t>,</w:t>
      </w:r>
    </w:p>
    <w:p w14:paraId="7063FD08" w14:textId="7AF4A333" w:rsidR="00136753" w:rsidRPr="00A0036B" w:rsidRDefault="00C75819" w:rsidP="00EC002A">
      <w:pPr>
        <w:pStyle w:val="Code"/>
      </w:pPr>
      <w:r w:rsidRPr="00A0036B">
        <w:t xml:space="preserve">        </w:t>
      </w:r>
      <w:r w:rsidR="00136753" w:rsidRPr="00A0036B">
        <w:t>],</w:t>
      </w:r>
    </w:p>
    <w:p w14:paraId="46EF1823" w14:textId="3D505404" w:rsidR="00136753" w:rsidRPr="00A0036B" w:rsidRDefault="00136753" w:rsidP="00136753">
      <w:pPr>
        <w:pStyle w:val="Code"/>
      </w:pPr>
      <w:r w:rsidRPr="00A0036B">
        <w:t xml:space="preserve">    };</w:t>
      </w:r>
    </w:p>
    <w:p w14:paraId="5D7DD6D9" w14:textId="77777777" w:rsidR="00136753" w:rsidRPr="00A0036B" w:rsidRDefault="00136753" w:rsidP="00136753">
      <w:pPr>
        <w:pStyle w:val="Code"/>
      </w:pPr>
    </w:p>
    <w:p w14:paraId="3FA81E65" w14:textId="1124C92E" w:rsidR="00136753" w:rsidRPr="00A0036B" w:rsidRDefault="00136753" w:rsidP="00136753">
      <w:pPr>
        <w:pStyle w:val="Code"/>
      </w:pPr>
      <w:r w:rsidRPr="00A0036B">
        <w:t xml:space="preserve">    let user_pref1 = Some(ShirtColor::Red);</w:t>
      </w:r>
    </w:p>
    <w:p w14:paraId="2FA2E12F" w14:textId="1625D7C3" w:rsidR="00136753" w:rsidRPr="00A0036B" w:rsidRDefault="00136753" w:rsidP="00136753">
      <w:pPr>
        <w:pStyle w:val="Code"/>
      </w:pPr>
      <w:r w:rsidRPr="00A0036B">
        <w:t xml:space="preserve">  </w:t>
      </w:r>
      <w:r w:rsidR="00EC002A" w:rsidRPr="00A0036B">
        <w:rPr>
          <w:rStyle w:val="CodeAnnotation"/>
        </w:rPr>
        <w:t>3</w:t>
      </w:r>
      <w:r w:rsidRPr="00A0036B">
        <w:t xml:space="preserve"> let giveaway1 = store.giveaway(user_pref1);</w:t>
      </w:r>
    </w:p>
    <w:p w14:paraId="16A58F69" w14:textId="4F802142" w:rsidR="00136753" w:rsidRPr="00A0036B" w:rsidRDefault="00136753" w:rsidP="00136753">
      <w:pPr>
        <w:pStyle w:val="Code"/>
      </w:pPr>
      <w:r w:rsidRPr="00A0036B">
        <w:t xml:space="preserve">    println!(</w:t>
      </w:r>
    </w:p>
    <w:p w14:paraId="687B5F9F" w14:textId="4769F86A" w:rsidR="00136753" w:rsidRPr="00A0036B" w:rsidRDefault="00136753" w:rsidP="00136753">
      <w:pPr>
        <w:pStyle w:val="Code"/>
      </w:pPr>
      <w:r w:rsidRPr="00A0036B">
        <w:t xml:space="preserve">        "The user with preference {:?} gets {:?}",</w:t>
      </w:r>
    </w:p>
    <w:p w14:paraId="6010449B" w14:textId="2DA19239" w:rsidR="00136753" w:rsidRPr="00A0036B" w:rsidRDefault="00136753" w:rsidP="00136753">
      <w:pPr>
        <w:pStyle w:val="Code"/>
      </w:pPr>
      <w:r w:rsidRPr="00A0036B">
        <w:t xml:space="preserve">        user_pref1, giveaway1</w:t>
      </w:r>
    </w:p>
    <w:p w14:paraId="6B24D316" w14:textId="578041A9" w:rsidR="00136753" w:rsidRPr="00A0036B" w:rsidRDefault="00136753" w:rsidP="00136753">
      <w:pPr>
        <w:pStyle w:val="Code"/>
      </w:pPr>
      <w:r w:rsidRPr="00A0036B">
        <w:t xml:space="preserve">    );</w:t>
      </w:r>
    </w:p>
    <w:p w14:paraId="7EC2D897" w14:textId="77777777" w:rsidR="00136753" w:rsidRPr="00A0036B" w:rsidRDefault="00136753" w:rsidP="00136753">
      <w:pPr>
        <w:pStyle w:val="Code"/>
      </w:pPr>
    </w:p>
    <w:p w14:paraId="13FC24C0" w14:textId="6F8EE9D8" w:rsidR="00136753" w:rsidRPr="00A0036B" w:rsidRDefault="00136753" w:rsidP="00136753">
      <w:pPr>
        <w:pStyle w:val="Code"/>
      </w:pPr>
      <w:r w:rsidRPr="00A0036B">
        <w:t xml:space="preserve">    let user_pref2 = None;</w:t>
      </w:r>
    </w:p>
    <w:p w14:paraId="4B1A9205" w14:textId="44D30D9C" w:rsidR="00136753" w:rsidRPr="00A0036B" w:rsidRDefault="00136753" w:rsidP="00136753">
      <w:pPr>
        <w:pStyle w:val="Code"/>
      </w:pPr>
      <w:r w:rsidRPr="00A0036B">
        <w:t xml:space="preserve">  </w:t>
      </w:r>
      <w:r w:rsidR="00EC002A" w:rsidRPr="00A0036B">
        <w:rPr>
          <w:rStyle w:val="CodeAnnotation"/>
        </w:rPr>
        <w:t>4</w:t>
      </w:r>
      <w:r w:rsidRPr="00A0036B">
        <w:t xml:space="preserve"> let giveaway2 = store.giveaway(user_pref2);</w:t>
      </w:r>
    </w:p>
    <w:p w14:paraId="5560B377" w14:textId="67F19C9A" w:rsidR="00136753" w:rsidRPr="00A0036B" w:rsidRDefault="00136753" w:rsidP="00136753">
      <w:pPr>
        <w:pStyle w:val="Code"/>
      </w:pPr>
      <w:r w:rsidRPr="00A0036B">
        <w:t xml:space="preserve">    println!(</w:t>
      </w:r>
    </w:p>
    <w:p w14:paraId="79D1BA6A" w14:textId="7D32D294" w:rsidR="00136753" w:rsidRPr="00A0036B" w:rsidRDefault="00136753" w:rsidP="00136753">
      <w:pPr>
        <w:pStyle w:val="Code"/>
      </w:pPr>
      <w:r w:rsidRPr="00A0036B">
        <w:t xml:space="preserve">        "The user with preference {:?} gets {:?}",</w:t>
      </w:r>
    </w:p>
    <w:p w14:paraId="7DE95AB5" w14:textId="427D8918" w:rsidR="00136753" w:rsidRPr="00A0036B" w:rsidRDefault="00136753" w:rsidP="00136753">
      <w:pPr>
        <w:pStyle w:val="Code"/>
      </w:pPr>
      <w:r w:rsidRPr="00A0036B">
        <w:t xml:space="preserve">        user_pref2, giveaway2</w:t>
      </w:r>
    </w:p>
    <w:p w14:paraId="7C49C8A9" w14:textId="06E5DDB9" w:rsidR="00136753" w:rsidRPr="00A0036B" w:rsidRDefault="00136753" w:rsidP="00136753">
      <w:pPr>
        <w:pStyle w:val="Code"/>
      </w:pPr>
      <w:r w:rsidRPr="00A0036B">
        <w:t xml:space="preserve">    );</w:t>
      </w:r>
    </w:p>
    <w:p w14:paraId="35A405CA" w14:textId="77777777" w:rsidR="00136753" w:rsidRPr="00A0036B" w:rsidRDefault="00136753" w:rsidP="00136753">
      <w:pPr>
        <w:pStyle w:val="Code"/>
      </w:pPr>
      <w:r w:rsidRPr="00A0036B">
        <w:lastRenderedPageBreak/>
        <w:t>}</w:t>
      </w:r>
    </w:p>
    <w:p w14:paraId="707EDCBD" w14:textId="6334ECB6" w:rsidR="00136753" w:rsidRPr="00A0036B" w:rsidRDefault="00136753" w:rsidP="002A653B">
      <w:pPr>
        <w:pStyle w:val="CodeListingCaption"/>
        <w:rPr>
          <w:lang w:eastAsia="en-GB"/>
        </w:rPr>
      </w:pPr>
      <w:r w:rsidRPr="00A0036B">
        <w:rPr>
          <w:lang w:eastAsia="en-GB"/>
        </w:rPr>
        <w:t>Shirt company giveaway situation</w:t>
      </w:r>
    </w:p>
    <w:p w14:paraId="733FA283" w14:textId="77777777" w:rsidR="00B61A3F" w:rsidRDefault="00B61A3F" w:rsidP="00A72A99">
      <w:pPr>
        <w:pStyle w:val="ProductionDirective"/>
      </w:pPr>
      <w:r w:rsidRPr="00B61A3F">
        <w:t>prod: Please renumber this as Listing 13-1, and then renumber all remaining listings consecutively; e.g., Listing 13-2, Listing 13-3, etc.</w:t>
      </w:r>
    </w:p>
    <w:p w14:paraId="4DE72E01" w14:textId="2300DD89" w:rsidR="00136753" w:rsidRPr="00A0036B" w:rsidRDefault="00136753" w:rsidP="00136753">
      <w:pPr>
        <w:pStyle w:val="Body"/>
        <w:rPr>
          <w:lang w:eastAsia="en-GB"/>
        </w:rPr>
      </w:pPr>
      <w:r w:rsidRPr="00A0036B">
        <w:t xml:space="preserve">The </w:t>
      </w:r>
      <w:r w:rsidRPr="00A0036B">
        <w:rPr>
          <w:rStyle w:val="Literal"/>
        </w:rPr>
        <w:t>store</w:t>
      </w:r>
      <w:r w:rsidRPr="00A0036B">
        <w:t xml:space="preserve"> defined in </w:t>
      </w:r>
      <w:r w:rsidRPr="00A0036B">
        <w:rPr>
          <w:rStyle w:val="Literal"/>
        </w:rPr>
        <w:t>main</w:t>
      </w:r>
      <w:r w:rsidRPr="00A0036B">
        <w:t xml:space="preserve"> has two blue shirts and one red shirt remaining to distribute for this limited-edition promotion </w:t>
      </w:r>
      <w:r w:rsidR="00C84212" w:rsidRPr="00A0036B">
        <w:rPr>
          <w:rStyle w:val="CodeAnnotation"/>
        </w:rPr>
        <w:t>2</w:t>
      </w:r>
      <w:r w:rsidRPr="00A0036B">
        <w:t xml:space="preserve">. We call the </w:t>
      </w:r>
      <w:r w:rsidRPr="00A0036B">
        <w:rPr>
          <w:rStyle w:val="Literal"/>
        </w:rPr>
        <w:t>giveaway</w:t>
      </w:r>
      <w:r w:rsidRPr="00A0036B">
        <w:rPr>
          <w:lang w:eastAsia="en-GB"/>
        </w:rPr>
        <w:t xml:space="preserve"> method for a user with a preference for a red shirt </w:t>
      </w:r>
      <w:r w:rsidR="00C84212" w:rsidRPr="00A0036B">
        <w:rPr>
          <w:rStyle w:val="CodeAnnotation"/>
        </w:rPr>
        <w:t>3</w:t>
      </w:r>
      <w:r w:rsidRPr="00A0036B">
        <w:rPr>
          <w:lang w:eastAsia="en-GB"/>
        </w:rPr>
        <w:t xml:space="preserve"> and a user without any preference </w:t>
      </w:r>
      <w:r w:rsidR="00C84212" w:rsidRPr="00A0036B">
        <w:rPr>
          <w:rStyle w:val="CodeAnnotation"/>
        </w:rPr>
        <w:t>4</w:t>
      </w:r>
      <w:r w:rsidRPr="00A0036B">
        <w:rPr>
          <w:lang w:eastAsia="en-GB"/>
        </w:rPr>
        <w:t>.</w:t>
      </w:r>
    </w:p>
    <w:p w14:paraId="38DCB335" w14:textId="636A8976" w:rsidR="00136753" w:rsidRPr="00A0036B" w:rsidRDefault="00136753" w:rsidP="00136753">
      <w:pPr>
        <w:pStyle w:val="Body"/>
        <w:rPr>
          <w:lang w:eastAsia="en-GB"/>
        </w:rPr>
      </w:pPr>
      <w:r w:rsidRPr="00A0036B">
        <w:rPr>
          <w:lang w:eastAsia="en-GB"/>
        </w:rPr>
        <w:t>Again, this code could be implemented in many ways, and here, to focus on closures, we’ve stuck to concepts you’ve already learned</w:t>
      </w:r>
      <w:r w:rsidR="0016761F">
        <w:rPr>
          <w:lang w:eastAsia="en-GB"/>
        </w:rPr>
        <w:t>,</w:t>
      </w:r>
      <w:r w:rsidRPr="00A0036B">
        <w:rPr>
          <w:lang w:eastAsia="en-GB"/>
        </w:rPr>
        <w:t xml:space="preserve"> except for the body of the </w:t>
      </w:r>
      <w:r w:rsidRPr="00A0036B">
        <w:rPr>
          <w:rStyle w:val="Literal"/>
        </w:rPr>
        <w:t>giveaway</w:t>
      </w:r>
      <w:r w:rsidRPr="00A0036B">
        <w:t xml:space="preserve"> method that uses a closure. In the </w:t>
      </w:r>
      <w:r w:rsidRPr="00A0036B">
        <w:rPr>
          <w:rStyle w:val="Literal"/>
        </w:rPr>
        <w:t>giveaway</w:t>
      </w:r>
      <w:r w:rsidRPr="00A0036B">
        <w:t xml:space="preserve"> method, we get the user preference as a parameter of type </w:t>
      </w:r>
      <w:r w:rsidRPr="00A0036B">
        <w:rPr>
          <w:rStyle w:val="Literal"/>
        </w:rPr>
        <w:t>Option&lt;ShirtColor&gt;</w:t>
      </w:r>
      <w:r w:rsidRPr="00A0036B">
        <w:t xml:space="preserve"> and call the </w:t>
      </w:r>
      <w:r w:rsidRPr="00A0036B">
        <w:rPr>
          <w:rStyle w:val="Literal"/>
        </w:rPr>
        <w:t>unwrap_or_else</w:t>
      </w:r>
      <w:r w:rsidRPr="00A0036B">
        <w:t xml:space="preserve"> method on </w:t>
      </w:r>
      <w:r w:rsidRPr="00A0036B">
        <w:rPr>
          <w:rStyle w:val="Literal"/>
        </w:rPr>
        <w:t>user_preference</w:t>
      </w:r>
      <w:r w:rsidRPr="00A0036B">
        <w:t xml:space="preserve"> </w:t>
      </w:r>
      <w:r w:rsidR="00C84212" w:rsidRPr="00A0036B">
        <w:rPr>
          <w:rStyle w:val="CodeAnnotation"/>
        </w:rPr>
        <w:t>1</w:t>
      </w:r>
      <w:r w:rsidRPr="00A0036B">
        <w:t xml:space="preserve">. The </w:t>
      </w:r>
      <w:r w:rsidRPr="00A0036B">
        <w:rPr>
          <w:rStyle w:val="Literal"/>
        </w:rPr>
        <w:t>unwrap_or_else</w:t>
      </w:r>
      <w:r w:rsidRPr="00A0036B">
        <w:t xml:space="preserve"> method on </w:t>
      </w:r>
      <w:r w:rsidRPr="00A0036B">
        <w:rPr>
          <w:rStyle w:val="Literal"/>
        </w:rPr>
        <w:t>Option&lt;T&gt;</w:t>
      </w:r>
      <w:r w:rsidRPr="00A0036B">
        <w:t xml:space="preserve"> is defined by the standard library. It takes one argument: a closure without any arguments that returns a value </w:t>
      </w:r>
      <w:r w:rsidRPr="00A0036B">
        <w:rPr>
          <w:rStyle w:val="Literal"/>
        </w:rPr>
        <w:t>T</w:t>
      </w:r>
      <w:r w:rsidRPr="00A0036B">
        <w:t xml:space="preserve"> (the same type stored in the </w:t>
      </w:r>
      <w:r w:rsidRPr="00A0036B">
        <w:rPr>
          <w:rStyle w:val="Literal"/>
        </w:rPr>
        <w:t>Some</w:t>
      </w:r>
      <w:r w:rsidRPr="00A0036B">
        <w:t xml:space="preserve"> variant of the </w:t>
      </w:r>
      <w:r w:rsidRPr="00A0036B">
        <w:rPr>
          <w:rStyle w:val="Literal"/>
        </w:rPr>
        <w:t>Option&lt;T&gt;</w:t>
      </w:r>
      <w:r w:rsidRPr="00A0036B">
        <w:t xml:space="preserve">, in this case </w:t>
      </w:r>
      <w:r w:rsidRPr="00A0036B">
        <w:rPr>
          <w:rStyle w:val="Literal"/>
        </w:rPr>
        <w:t>ShirtColor</w:t>
      </w:r>
      <w:r w:rsidRPr="00A0036B">
        <w:t xml:space="preserve">). If the </w:t>
      </w:r>
      <w:r w:rsidRPr="00A0036B">
        <w:rPr>
          <w:rStyle w:val="Literal"/>
        </w:rPr>
        <w:t>Option&lt;T&gt;</w:t>
      </w:r>
      <w:r w:rsidRPr="00A0036B">
        <w:t xml:space="preserve"> is the </w:t>
      </w:r>
      <w:r w:rsidRPr="00A0036B">
        <w:rPr>
          <w:rStyle w:val="Literal"/>
        </w:rPr>
        <w:t>Some</w:t>
      </w:r>
      <w:r w:rsidRPr="00A0036B">
        <w:t xml:space="preserve"> variant, </w:t>
      </w:r>
      <w:r w:rsidRPr="00A0036B">
        <w:rPr>
          <w:rStyle w:val="Literal"/>
        </w:rPr>
        <w:t>unwrap_or_else</w:t>
      </w:r>
      <w:r w:rsidRPr="00A0036B">
        <w:t xml:space="preserve"> returns the value from within the </w:t>
      </w:r>
      <w:r w:rsidRPr="00A0036B">
        <w:rPr>
          <w:rStyle w:val="Literal"/>
        </w:rPr>
        <w:t>Some</w:t>
      </w:r>
      <w:r w:rsidRPr="00A0036B">
        <w:t xml:space="preserve">. If the </w:t>
      </w:r>
      <w:r w:rsidRPr="00A0036B">
        <w:rPr>
          <w:rStyle w:val="Literal"/>
        </w:rPr>
        <w:t>Option&lt;T&gt;</w:t>
      </w:r>
      <w:r w:rsidRPr="00A0036B">
        <w:t xml:space="preserve"> is the </w:t>
      </w:r>
      <w:r w:rsidRPr="00A0036B">
        <w:rPr>
          <w:rStyle w:val="Literal"/>
        </w:rPr>
        <w:t>None</w:t>
      </w:r>
      <w:r w:rsidRPr="00A0036B">
        <w:t xml:space="preserve"> variant, </w:t>
      </w:r>
      <w:r w:rsidRPr="00A0036B">
        <w:rPr>
          <w:rStyle w:val="Literal"/>
        </w:rPr>
        <w:t>unwrap_or_else</w:t>
      </w:r>
      <w:r w:rsidRPr="00A0036B">
        <w:rPr>
          <w:lang w:eastAsia="en-GB"/>
        </w:rPr>
        <w:t xml:space="preserve"> calls the closure and returns the value returned by the closure.</w:t>
      </w:r>
    </w:p>
    <w:p w14:paraId="05D3BFBD" w14:textId="6FBDF53B" w:rsidR="00136753" w:rsidRPr="00A0036B" w:rsidRDefault="002266F8" w:rsidP="00136753">
      <w:pPr>
        <w:pStyle w:val="Body"/>
        <w:rPr>
          <w:lang w:eastAsia="en-GB"/>
        </w:rPr>
      </w:pPr>
      <w:r>
        <w:fldChar w:fldCharType="begin"/>
      </w:r>
      <w:r>
        <w:instrText xml:space="preserve"> XE "| (vertical pipe</w:instrText>
      </w:r>
      <w:r w:rsidR="00B70388">
        <w:instrText>):in closure definitions</w:instrText>
      </w:r>
      <w:r>
        <w:instrText xml:space="preserve"> startRange" </w:instrText>
      </w:r>
      <w:r>
        <w:fldChar w:fldCharType="end"/>
      </w:r>
      <w:r w:rsidR="00A84A7C">
        <w:fldChar w:fldCharType="begin"/>
      </w:r>
      <w:r w:rsidR="00A84A7C">
        <w:instrText xml:space="preserve"> XE "vertical pipe (|):in closure definitions startRange" </w:instrText>
      </w:r>
      <w:r w:rsidR="00A84A7C">
        <w:fldChar w:fldCharType="end"/>
      </w:r>
      <w:r w:rsidR="00136753" w:rsidRPr="00A0036B">
        <w:rPr>
          <w:lang w:eastAsia="en-GB"/>
        </w:rPr>
        <w:t xml:space="preserve">We specify the closure expression </w:t>
      </w:r>
      <w:r w:rsidR="00136753" w:rsidRPr="00A0036B">
        <w:rPr>
          <w:rStyle w:val="Literal"/>
        </w:rPr>
        <w:t>|| self.most_stocked()</w:t>
      </w:r>
      <w:r w:rsidR="00136753" w:rsidRPr="00A0036B">
        <w:t xml:space="preserve"> as the argument to </w:t>
      </w:r>
      <w:r w:rsidR="00136753" w:rsidRPr="00A0036B">
        <w:rPr>
          <w:rStyle w:val="Literal"/>
        </w:rPr>
        <w:t>unwrap_or_else</w:t>
      </w:r>
      <w:r w:rsidR="00136753" w:rsidRPr="00A0036B">
        <w:t xml:space="preserve">. This is a closure that takes no parameters itself (if the closure had parameters, they would appear between the two vertical </w:t>
      </w:r>
      <w:r>
        <w:t>pipes</w:t>
      </w:r>
      <w:r w:rsidR="00136753" w:rsidRPr="00A0036B">
        <w:t>).</w:t>
      </w:r>
      <w:r w:rsidR="00966F42">
        <w:fldChar w:fldCharType="begin"/>
      </w:r>
      <w:r w:rsidR="00966F42">
        <w:instrText xml:space="preserve"> XE "| (vertical pipe):in closure definitions endRange" </w:instrText>
      </w:r>
      <w:r w:rsidR="00966F42">
        <w:fldChar w:fldCharType="end"/>
      </w:r>
      <w:r w:rsidR="00966F42">
        <w:fldChar w:fldCharType="begin"/>
      </w:r>
      <w:r w:rsidR="00966F42">
        <w:instrText xml:space="preserve"> XE "vertical pipe (|):in closure definitions endRange" </w:instrText>
      </w:r>
      <w:r w:rsidR="00966F42">
        <w:fldChar w:fldCharType="end"/>
      </w:r>
      <w:r w:rsidR="00136753" w:rsidRPr="00A0036B">
        <w:t xml:space="preserve"> The body of the closure calls </w:t>
      </w:r>
      <w:r w:rsidR="00136753" w:rsidRPr="00A0036B">
        <w:rPr>
          <w:rStyle w:val="Literal"/>
        </w:rPr>
        <w:t>self.most_stocked()</w:t>
      </w:r>
      <w:r w:rsidR="00136753" w:rsidRPr="00A0036B">
        <w:t xml:space="preserve">. We’re defining the closure here, and the implementation of </w:t>
      </w:r>
      <w:r w:rsidR="00136753" w:rsidRPr="00A0036B">
        <w:rPr>
          <w:rStyle w:val="Literal"/>
        </w:rPr>
        <w:t>unwrap_or_else</w:t>
      </w:r>
      <w:r w:rsidR="00136753" w:rsidRPr="00A0036B">
        <w:rPr>
          <w:lang w:eastAsia="en-GB"/>
        </w:rPr>
        <w:t xml:space="preserve"> will evaluate the closure later if the result is needed.</w:t>
      </w:r>
    </w:p>
    <w:p w14:paraId="276F7414" w14:textId="1633F66C" w:rsidR="00136753" w:rsidRPr="00A0036B" w:rsidRDefault="00136753" w:rsidP="00136753">
      <w:pPr>
        <w:pStyle w:val="Body"/>
        <w:rPr>
          <w:lang w:eastAsia="en-GB"/>
        </w:rPr>
      </w:pPr>
      <w:r w:rsidRPr="00A0036B">
        <w:rPr>
          <w:lang w:eastAsia="en-GB"/>
        </w:rPr>
        <w:t>Running this code prints</w:t>
      </w:r>
      <w:r w:rsidR="0016761F">
        <w:rPr>
          <w:lang w:eastAsia="en-GB"/>
        </w:rPr>
        <w:t xml:space="preserve"> the following</w:t>
      </w:r>
      <w:r w:rsidRPr="00A0036B">
        <w:rPr>
          <w:lang w:eastAsia="en-GB"/>
        </w:rPr>
        <w:t>:</w:t>
      </w:r>
    </w:p>
    <w:p w14:paraId="421890A3" w14:textId="545F1947" w:rsidR="00136753" w:rsidRPr="00A0036B" w:rsidRDefault="00136753" w:rsidP="00136753">
      <w:pPr>
        <w:pStyle w:val="Code"/>
      </w:pPr>
      <w:r w:rsidRPr="00A0036B">
        <w:t>The user with preference Some(Red) gets Red</w:t>
      </w:r>
    </w:p>
    <w:p w14:paraId="4371A37E" w14:textId="4E6CE8A1" w:rsidR="00136753" w:rsidRPr="00A0036B" w:rsidRDefault="00136753" w:rsidP="00136753">
      <w:pPr>
        <w:pStyle w:val="Code"/>
      </w:pPr>
      <w:r w:rsidRPr="00A0036B">
        <w:t>The user with preference None gets Blue</w:t>
      </w:r>
    </w:p>
    <w:p w14:paraId="7999F049" w14:textId="0624771E" w:rsidR="00136753" w:rsidRPr="00A0036B" w:rsidRDefault="00136753" w:rsidP="00136753">
      <w:pPr>
        <w:pStyle w:val="Body"/>
        <w:rPr>
          <w:lang w:eastAsia="en-GB"/>
        </w:rPr>
      </w:pPr>
      <w:r w:rsidRPr="00A0036B">
        <w:t xml:space="preserve">One interesting aspect here is that we’ve passed a closure that calls </w:t>
      </w:r>
      <w:r w:rsidRPr="00A0036B">
        <w:rPr>
          <w:rStyle w:val="Literal"/>
        </w:rPr>
        <w:t>self.most_stocked()</w:t>
      </w:r>
      <w:r w:rsidRPr="00A0036B">
        <w:t xml:space="preserve"> on the current </w:t>
      </w:r>
      <w:r w:rsidRPr="00A0036B">
        <w:rPr>
          <w:rStyle w:val="Literal"/>
        </w:rPr>
        <w:t>Inventory</w:t>
      </w:r>
      <w:r w:rsidRPr="00A0036B">
        <w:t xml:space="preserve"> instance. The standard library didn’t need to know anything about the </w:t>
      </w:r>
      <w:r w:rsidRPr="00A0036B">
        <w:rPr>
          <w:rStyle w:val="Literal"/>
        </w:rPr>
        <w:t>Inventory</w:t>
      </w:r>
      <w:r w:rsidRPr="00A0036B">
        <w:t xml:space="preserve"> or </w:t>
      </w:r>
      <w:r w:rsidRPr="00A0036B">
        <w:rPr>
          <w:rStyle w:val="Literal"/>
        </w:rPr>
        <w:t>ShirtColor</w:t>
      </w:r>
      <w:r w:rsidRPr="00A0036B">
        <w:t xml:space="preserve"> types we defined, or the logic we want to use in this scenario. The closure captures an immutable reference to the </w:t>
      </w:r>
      <w:r w:rsidRPr="00A0036B">
        <w:rPr>
          <w:rStyle w:val="Literal"/>
        </w:rPr>
        <w:t>self</w:t>
      </w:r>
      <w:r w:rsidRPr="00A0036B">
        <w:t xml:space="preserve"> </w:t>
      </w:r>
      <w:r w:rsidRPr="00A0036B">
        <w:rPr>
          <w:rStyle w:val="Literal"/>
        </w:rPr>
        <w:t>Inventory</w:t>
      </w:r>
      <w:r w:rsidRPr="00A0036B">
        <w:t xml:space="preserve"> instance and passes it with the code we specify to the </w:t>
      </w:r>
      <w:r w:rsidRPr="00A0036B">
        <w:rPr>
          <w:rStyle w:val="Literal"/>
        </w:rPr>
        <w:t>unwrap_or_else</w:t>
      </w:r>
      <w:r w:rsidRPr="00A0036B">
        <w:rPr>
          <w:lang w:eastAsia="en-GB"/>
        </w:rPr>
        <w:t xml:space="preserve"> method. Functions, on the other hand, are not able to capture their environment in this way.</w:t>
      </w:r>
      <w:r w:rsidR="00266583">
        <w:fldChar w:fldCharType="begin"/>
      </w:r>
      <w:r w:rsidR="00266583">
        <w:instrText xml:space="preserve"> XE "closures:capturing the environment with endRange" </w:instrText>
      </w:r>
      <w:r w:rsidR="00266583">
        <w:fldChar w:fldCharType="end"/>
      </w:r>
      <w:r w:rsidR="009E2818">
        <w:fldChar w:fldCharType="begin"/>
      </w:r>
      <w:r w:rsidR="009E2818">
        <w:instrText xml:space="preserve"> XE "environment endRange" </w:instrText>
      </w:r>
      <w:r w:rsidR="009E2818">
        <w:fldChar w:fldCharType="end"/>
      </w:r>
    </w:p>
    <w:bookmarkStart w:id="3" w:name="closure-type-inference-and-annotation"/>
    <w:bookmarkEnd w:id="3"/>
    <w:p w14:paraId="21A426B8" w14:textId="27F5BE45" w:rsidR="00136753" w:rsidRPr="00A0036B" w:rsidRDefault="001455CB" w:rsidP="00D74D50">
      <w:pPr>
        <w:pStyle w:val="HeadB"/>
        <w:rPr>
          <w:lang w:eastAsia="en-GB"/>
        </w:rPr>
      </w:pPr>
      <w:r>
        <w:fldChar w:fldCharType="begin"/>
      </w:r>
      <w:r>
        <w:instrText xml:space="preserve"> XE "closures:type inference in startRange" </w:instrText>
      </w:r>
      <w:r>
        <w:fldChar w:fldCharType="end"/>
      </w:r>
      <w:r w:rsidR="00136753" w:rsidRPr="00A0036B">
        <w:rPr>
          <w:lang w:eastAsia="en-GB"/>
        </w:rPr>
        <w:t>Closure Type Inference and Annotation</w:t>
      </w:r>
    </w:p>
    <w:p w14:paraId="316E209C" w14:textId="4044242C" w:rsidR="00136753" w:rsidRPr="00A0036B" w:rsidRDefault="00136753" w:rsidP="00136753">
      <w:pPr>
        <w:pStyle w:val="Body"/>
        <w:rPr>
          <w:lang w:eastAsia="en-GB"/>
        </w:rPr>
      </w:pPr>
      <w:r w:rsidRPr="00A0036B">
        <w:t xml:space="preserve">There are more differences between functions and closures. Closures don’t usually require you to annotate the types of the parameters or the return value like </w:t>
      </w:r>
      <w:r w:rsidRPr="00A0036B">
        <w:rPr>
          <w:rStyle w:val="Literal"/>
        </w:rPr>
        <w:lastRenderedPageBreak/>
        <w:t>fn</w:t>
      </w:r>
      <w:r w:rsidRPr="00A0036B">
        <w:rPr>
          <w:lang w:eastAsia="en-GB"/>
        </w:rPr>
        <w:t xml:space="preserve"> functions do. Type annotations are required on functions because the types are part of an explicit interface exposed to your users. Defining this interface rigidly is important for ensuring that everyone agrees on what types of values a function uses and returns. Closures, on the other hand, aren’t used in an exposed interface like this: they’re stored in variables and used without naming them and exposing them to users of our library.</w:t>
      </w:r>
    </w:p>
    <w:p w14:paraId="68E5CA40" w14:textId="7D88398A" w:rsidR="00136753" w:rsidRPr="00A0036B" w:rsidRDefault="00136753" w:rsidP="00136753">
      <w:pPr>
        <w:pStyle w:val="Body"/>
        <w:rPr>
          <w:lang w:eastAsia="en-GB"/>
        </w:rPr>
      </w:pPr>
      <w:r w:rsidRPr="00A0036B">
        <w:rPr>
          <w:lang w:eastAsia="en-GB"/>
        </w:rPr>
        <w:t>Closures are typically short and relevant only within a narrow context rather than in any arbitrary scenario. Within these limited contexts, the compiler can infer the types of the parameters and the return type, similar to how it’s able to infer the types of most variables (there are rare cases where the compiler needs closure type annotations too).</w:t>
      </w:r>
    </w:p>
    <w:p w14:paraId="528CE153" w14:textId="4BDA6EB3" w:rsidR="00136753" w:rsidRPr="00A0036B" w:rsidRDefault="00136753" w:rsidP="00136753">
      <w:pPr>
        <w:pStyle w:val="Body"/>
        <w:rPr>
          <w:lang w:eastAsia="en-GB"/>
        </w:rPr>
      </w:pPr>
      <w:r w:rsidRPr="00A0036B">
        <w:rPr>
          <w:lang w:eastAsia="en-GB"/>
        </w:rPr>
        <w:t>As with variables, we can add type annotations if we want to increase explicitness and clarity at the cost of being more verbose than is strictly necessary. Annotating the types for a closure would look like the definition shown in Listing 13-</w:t>
      </w:r>
      <w:r w:rsidR="00FC626B" w:rsidRPr="00A0036B">
        <w:rPr>
          <w:lang w:eastAsia="en-GB"/>
        </w:rPr>
        <w:t>2</w:t>
      </w:r>
      <w:r w:rsidRPr="00A0036B">
        <w:rPr>
          <w:lang w:eastAsia="en-GB"/>
        </w:rPr>
        <w:t>. In this example, we’re defining a closure and storing it in a variable rather than defining the closure in the spot we pass it as an argument</w:t>
      </w:r>
      <w:r w:rsidR="0016761F">
        <w:rPr>
          <w:lang w:eastAsia="en-GB"/>
        </w:rPr>
        <w:t>,</w:t>
      </w:r>
      <w:r w:rsidRPr="00A0036B">
        <w:rPr>
          <w:lang w:eastAsia="en-GB"/>
        </w:rPr>
        <w:t xml:space="preserve"> as we did in Listing 13-1.</w:t>
      </w:r>
    </w:p>
    <w:p w14:paraId="01AD1276" w14:textId="11DA0A4D" w:rsidR="00136753" w:rsidRPr="00A0036B" w:rsidRDefault="00136753" w:rsidP="002A653B">
      <w:pPr>
        <w:pStyle w:val="CodeLabel"/>
        <w:rPr>
          <w:lang w:eastAsia="en-GB"/>
        </w:rPr>
      </w:pPr>
      <w:r w:rsidRPr="00A0036B">
        <w:rPr>
          <w:lang w:eastAsia="en-GB"/>
        </w:rPr>
        <w:t>src/main.rs</w:t>
      </w:r>
    </w:p>
    <w:p w14:paraId="67A9DC28" w14:textId="48EC9F87" w:rsidR="00136753" w:rsidRPr="00A0036B" w:rsidRDefault="00136753" w:rsidP="00136753">
      <w:pPr>
        <w:pStyle w:val="Code"/>
      </w:pPr>
      <w:r w:rsidRPr="00A0036B">
        <w:t>let expensive_closure = |num: u32| -&gt; u32 {</w:t>
      </w:r>
    </w:p>
    <w:p w14:paraId="7A6FD993" w14:textId="376CB420" w:rsidR="00136753" w:rsidRPr="00A0036B" w:rsidRDefault="00136753" w:rsidP="00136753">
      <w:pPr>
        <w:pStyle w:val="Code"/>
      </w:pPr>
      <w:r w:rsidRPr="00A0036B">
        <w:t xml:space="preserve">    println!("calculating slowly...");</w:t>
      </w:r>
    </w:p>
    <w:p w14:paraId="2FFAD497" w14:textId="0553BA16" w:rsidR="00136753" w:rsidRPr="00A0036B" w:rsidRDefault="00136753" w:rsidP="00136753">
      <w:pPr>
        <w:pStyle w:val="Code"/>
      </w:pPr>
      <w:r w:rsidRPr="00A0036B">
        <w:t xml:space="preserve">    thread::sleep(Duration::from_secs(2));</w:t>
      </w:r>
    </w:p>
    <w:p w14:paraId="44BA65D1" w14:textId="122041A8" w:rsidR="00136753" w:rsidRPr="00A0036B" w:rsidRDefault="00136753" w:rsidP="00136753">
      <w:pPr>
        <w:pStyle w:val="Code"/>
      </w:pPr>
      <w:r w:rsidRPr="00A0036B">
        <w:t xml:space="preserve">    num</w:t>
      </w:r>
    </w:p>
    <w:p w14:paraId="3DE0EF46" w14:textId="77777777" w:rsidR="00136753" w:rsidRPr="00A0036B" w:rsidRDefault="00136753" w:rsidP="00136753">
      <w:pPr>
        <w:pStyle w:val="Code"/>
      </w:pPr>
      <w:r w:rsidRPr="00A0036B">
        <w:t>};</w:t>
      </w:r>
    </w:p>
    <w:p w14:paraId="79481CEE" w14:textId="65AFC215" w:rsidR="00136753" w:rsidRPr="00A0036B" w:rsidRDefault="00136753" w:rsidP="002A653B">
      <w:pPr>
        <w:pStyle w:val="CodeListingCaption"/>
        <w:rPr>
          <w:lang w:eastAsia="en-GB"/>
        </w:rPr>
      </w:pPr>
      <w:r w:rsidRPr="00A0036B">
        <w:rPr>
          <w:lang w:eastAsia="en-GB"/>
        </w:rPr>
        <w:t>Adding optional type annotations of the parameter and return value types in the closure</w:t>
      </w:r>
    </w:p>
    <w:p w14:paraId="5E8AC1C2" w14:textId="7CD44613" w:rsidR="00136753" w:rsidRPr="00A0036B" w:rsidRDefault="00136753" w:rsidP="00136753">
      <w:pPr>
        <w:pStyle w:val="Body"/>
        <w:rPr>
          <w:lang w:eastAsia="en-GB"/>
        </w:rPr>
      </w:pPr>
      <w:r w:rsidRPr="00A0036B">
        <w:rPr>
          <w:lang w:eastAsia="en-GB"/>
        </w:rPr>
        <w:t>With type annotations added, the syntax of closures looks more similar to the syntax of functions. Here</w:t>
      </w:r>
      <w:r w:rsidR="0016761F">
        <w:rPr>
          <w:lang w:eastAsia="en-GB"/>
        </w:rPr>
        <w:t>,</w:t>
      </w:r>
      <w:r w:rsidRPr="00A0036B">
        <w:rPr>
          <w:lang w:eastAsia="en-GB"/>
        </w:rPr>
        <w:t xml:space="preserve"> we define a function that adds 1 to its parameter and a closure that has the same behavior, for comparison. We’ve added some spaces to line up the relevant parts. This illustrates how closure syntax is similar to function syntax except for the use of pipes and the amount of syntax that is optional:</w:t>
      </w:r>
    </w:p>
    <w:p w14:paraId="0C380D84" w14:textId="178D23A5" w:rsidR="00136753" w:rsidRPr="00A0036B" w:rsidRDefault="00136753" w:rsidP="00136753">
      <w:pPr>
        <w:pStyle w:val="Code"/>
      </w:pPr>
      <w:r w:rsidRPr="00A0036B">
        <w:t>fn  add_one_v1   (x: u32) -&gt; u32 { x + 1 }</w:t>
      </w:r>
    </w:p>
    <w:p w14:paraId="5D6B32DB" w14:textId="0039A71A" w:rsidR="00136753" w:rsidRPr="00A0036B" w:rsidRDefault="00136753" w:rsidP="00136753">
      <w:pPr>
        <w:pStyle w:val="Code"/>
      </w:pPr>
      <w:r w:rsidRPr="00A0036B">
        <w:t>let add_one_v2 = |x: u32| -&gt; u32 { x + 1 };</w:t>
      </w:r>
    </w:p>
    <w:p w14:paraId="748AD459" w14:textId="782A4F2F" w:rsidR="00136753" w:rsidRPr="00A0036B" w:rsidRDefault="00136753" w:rsidP="00136753">
      <w:pPr>
        <w:pStyle w:val="Code"/>
      </w:pPr>
      <w:r w:rsidRPr="00A0036B">
        <w:t>let add_one_v3 = |x|             { x + 1 };</w:t>
      </w:r>
    </w:p>
    <w:p w14:paraId="0D013D8A" w14:textId="49D3A1D0" w:rsidR="00136753" w:rsidRPr="00A0036B" w:rsidRDefault="00136753" w:rsidP="00136753">
      <w:pPr>
        <w:pStyle w:val="Code"/>
      </w:pPr>
      <w:r w:rsidRPr="00A0036B">
        <w:t>let add_one_v4 = |x|               x + 1  ;</w:t>
      </w:r>
    </w:p>
    <w:p w14:paraId="03A29D7F" w14:textId="67C75AF5" w:rsidR="00136753" w:rsidRPr="00A0036B" w:rsidRDefault="00136753" w:rsidP="00136753">
      <w:pPr>
        <w:pStyle w:val="Body"/>
        <w:rPr>
          <w:lang w:eastAsia="en-GB"/>
        </w:rPr>
      </w:pPr>
      <w:r w:rsidRPr="00A0036B">
        <w:t xml:space="preserve">The first line shows a function definition and the second line shows a fully annotated closure definition. In the third line, we remove the type annotations from the closure definition. In the fourth line, we remove the </w:t>
      </w:r>
      <w:r w:rsidR="0016761F">
        <w:t xml:space="preserve">curly </w:t>
      </w:r>
      <w:r w:rsidRPr="00A0036B">
        <w:t xml:space="preserve">brackets, which are optional because the closure body has only one expression. These are all valid definitions that will produce the same behavior when they’re called. The </w:t>
      </w:r>
      <w:r w:rsidRPr="00A0036B">
        <w:rPr>
          <w:rStyle w:val="Literal"/>
        </w:rPr>
        <w:t>add_one_v3</w:t>
      </w:r>
      <w:r w:rsidRPr="00A0036B">
        <w:t xml:space="preserve"> and </w:t>
      </w:r>
      <w:r w:rsidRPr="00A0036B">
        <w:rPr>
          <w:rStyle w:val="Literal"/>
        </w:rPr>
        <w:t>add_one_v4</w:t>
      </w:r>
      <w:r w:rsidRPr="00A0036B">
        <w:t xml:space="preserve"> lines require the closures to be evaluated to be able to compile because the types will be inferred from their usage. This is similar to </w:t>
      </w:r>
      <w:r w:rsidRPr="00A0036B">
        <w:rPr>
          <w:rStyle w:val="Literal"/>
        </w:rPr>
        <w:t>let v = Vec::new();</w:t>
      </w:r>
      <w:r w:rsidRPr="00A0036B">
        <w:t xml:space="preserve"> needing either type annotations or values of some type to be inserted into the </w:t>
      </w:r>
      <w:r w:rsidRPr="00A0036B">
        <w:rPr>
          <w:rStyle w:val="Literal"/>
        </w:rPr>
        <w:t>Vec</w:t>
      </w:r>
      <w:r w:rsidRPr="00A0036B">
        <w:rPr>
          <w:lang w:eastAsia="en-GB"/>
        </w:rPr>
        <w:t xml:space="preserve"> for Rust to be able to infer the type.</w:t>
      </w:r>
    </w:p>
    <w:p w14:paraId="1080B3C2" w14:textId="4BBA610B" w:rsidR="00136753" w:rsidRPr="00A0036B" w:rsidRDefault="00136753" w:rsidP="00136753">
      <w:pPr>
        <w:pStyle w:val="Body"/>
        <w:rPr>
          <w:lang w:eastAsia="en-GB"/>
        </w:rPr>
      </w:pPr>
      <w:r w:rsidRPr="00A0036B">
        <w:rPr>
          <w:lang w:eastAsia="en-GB"/>
        </w:rPr>
        <w:t>For closure definitions, the compiler will infer one concrete type for each of their parameters and for their return value. For instance, Listing 13-</w:t>
      </w:r>
      <w:r w:rsidR="00FC626B" w:rsidRPr="00A0036B">
        <w:rPr>
          <w:lang w:eastAsia="en-GB"/>
        </w:rPr>
        <w:t>3</w:t>
      </w:r>
      <w:r w:rsidRPr="00A0036B">
        <w:rPr>
          <w:lang w:eastAsia="en-GB"/>
        </w:rPr>
        <w:t xml:space="preserve"> shows the definition of a short closure that just returns the value it receives as a parameter. </w:t>
      </w:r>
      <w:r w:rsidRPr="00A0036B">
        <w:rPr>
          <w:lang w:eastAsia="en-GB"/>
        </w:rPr>
        <w:lastRenderedPageBreak/>
        <w:t xml:space="preserve">This closure isn’t very useful except for the purposes of this example. Note that we haven’t added any type annotations to the definition. Because there are no type annotations, we can call the closure with any type, which we’ve done here with </w:t>
      </w:r>
      <w:r w:rsidRPr="00A0036B">
        <w:rPr>
          <w:rStyle w:val="Literal"/>
        </w:rPr>
        <w:t>String</w:t>
      </w:r>
      <w:r w:rsidRPr="00A0036B">
        <w:t xml:space="preserve"> the first time. If we then try to call </w:t>
      </w:r>
      <w:r w:rsidRPr="00A0036B">
        <w:rPr>
          <w:rStyle w:val="Literal"/>
        </w:rPr>
        <w:t>example_closure</w:t>
      </w:r>
      <w:r w:rsidRPr="00A0036B">
        <w:rPr>
          <w:lang w:eastAsia="en-GB"/>
        </w:rPr>
        <w:t xml:space="preserve"> with an integer, we’ll get an error.</w:t>
      </w:r>
    </w:p>
    <w:p w14:paraId="347CC9CE" w14:textId="77A6280F" w:rsidR="00136753" w:rsidRPr="00A0036B" w:rsidRDefault="00136753" w:rsidP="002A653B">
      <w:pPr>
        <w:pStyle w:val="CodeLabel"/>
        <w:rPr>
          <w:lang w:eastAsia="en-GB"/>
        </w:rPr>
      </w:pPr>
      <w:r w:rsidRPr="00A0036B">
        <w:rPr>
          <w:lang w:eastAsia="en-GB"/>
        </w:rPr>
        <w:t>src/main.rs</w:t>
      </w:r>
    </w:p>
    <w:p w14:paraId="3256C3BF" w14:textId="2CB59E1B" w:rsidR="00136753" w:rsidRPr="00A0036B" w:rsidRDefault="00136753" w:rsidP="00136753">
      <w:pPr>
        <w:pStyle w:val="Code"/>
      </w:pPr>
      <w:r w:rsidRPr="00A0036B">
        <w:t>let example_closure = |x| x;</w:t>
      </w:r>
    </w:p>
    <w:p w14:paraId="45A03D0B" w14:textId="77777777" w:rsidR="00136753" w:rsidRPr="00A0036B" w:rsidRDefault="00136753" w:rsidP="00136753">
      <w:pPr>
        <w:pStyle w:val="Code"/>
      </w:pPr>
    </w:p>
    <w:p w14:paraId="2F52B3DA" w14:textId="3B285988" w:rsidR="00136753" w:rsidRPr="00A0036B" w:rsidRDefault="00136753" w:rsidP="00136753">
      <w:pPr>
        <w:pStyle w:val="Code"/>
      </w:pPr>
      <w:r w:rsidRPr="00A0036B">
        <w:t>let s = example_closure(String::from("hello"));</w:t>
      </w:r>
    </w:p>
    <w:p w14:paraId="12CA7868" w14:textId="2BAAE149" w:rsidR="00136753" w:rsidRPr="00A0036B" w:rsidRDefault="00136753" w:rsidP="00136753">
      <w:pPr>
        <w:pStyle w:val="Code"/>
      </w:pPr>
      <w:r w:rsidRPr="00A0036B">
        <w:t>let n = example_closure(5);</w:t>
      </w:r>
    </w:p>
    <w:p w14:paraId="7C79E8D2" w14:textId="2FA629EA" w:rsidR="00136753" w:rsidRPr="00A0036B" w:rsidRDefault="00136753" w:rsidP="002A653B">
      <w:pPr>
        <w:pStyle w:val="CodeListingCaption"/>
        <w:rPr>
          <w:lang w:eastAsia="en-GB"/>
        </w:rPr>
      </w:pPr>
      <w:r w:rsidRPr="00A0036B">
        <w:rPr>
          <w:lang w:eastAsia="en-GB"/>
        </w:rPr>
        <w:t>Attempting to call a closure whose types are inferred with two different types</w:t>
      </w:r>
    </w:p>
    <w:p w14:paraId="6BE5C596" w14:textId="18504715" w:rsidR="00136753" w:rsidRPr="00A0036B" w:rsidRDefault="00136753" w:rsidP="00136753">
      <w:pPr>
        <w:pStyle w:val="Body"/>
        <w:rPr>
          <w:lang w:eastAsia="en-GB"/>
        </w:rPr>
      </w:pPr>
      <w:r w:rsidRPr="00A0036B">
        <w:rPr>
          <w:lang w:eastAsia="en-GB"/>
        </w:rPr>
        <w:t>The compiler gives us this error:</w:t>
      </w:r>
    </w:p>
    <w:p w14:paraId="68D9EAB9" w14:textId="1437D1D8" w:rsidR="00136753" w:rsidRPr="00A0036B" w:rsidRDefault="00136753" w:rsidP="00094A03">
      <w:pPr>
        <w:pStyle w:val="CodeWide"/>
      </w:pPr>
      <w:r w:rsidRPr="00A0036B">
        <w:t>error[E0308]: mismatched types</w:t>
      </w:r>
    </w:p>
    <w:p w14:paraId="0B0EB651" w14:textId="753B0800" w:rsidR="00136753" w:rsidRPr="00A0036B" w:rsidRDefault="00136753" w:rsidP="00094A03">
      <w:pPr>
        <w:pStyle w:val="CodeWide"/>
      </w:pPr>
      <w:r w:rsidRPr="00A0036B">
        <w:t xml:space="preserve"> --&gt; src/main.rs:5:29</w:t>
      </w:r>
    </w:p>
    <w:p w14:paraId="4E75059C" w14:textId="06A2235E" w:rsidR="00136753" w:rsidRPr="00A0036B" w:rsidRDefault="00136753" w:rsidP="00094A03">
      <w:pPr>
        <w:pStyle w:val="CodeWide"/>
      </w:pPr>
      <w:r w:rsidRPr="00A0036B">
        <w:t xml:space="preserve">  |</w:t>
      </w:r>
    </w:p>
    <w:p w14:paraId="7A6516BF" w14:textId="514834C5" w:rsidR="00136753" w:rsidRPr="00A0036B" w:rsidRDefault="00136753" w:rsidP="00094A03">
      <w:pPr>
        <w:pStyle w:val="CodeWide"/>
      </w:pPr>
      <w:r w:rsidRPr="00A0036B">
        <w:t>5 |     let n = example_closure(5);</w:t>
      </w:r>
    </w:p>
    <w:p w14:paraId="552D4DC4" w14:textId="65F9604A" w:rsidR="00647CC2" w:rsidRDefault="00136753" w:rsidP="00094A03">
      <w:pPr>
        <w:pStyle w:val="CodeWide"/>
      </w:pPr>
      <w:r w:rsidRPr="00A0036B">
        <w:t xml:space="preserve">  |                             ^- help: try using a conversion method:</w:t>
      </w:r>
    </w:p>
    <w:p w14:paraId="13269EDE" w14:textId="6397E4B1" w:rsidR="00136753" w:rsidRPr="00A0036B" w:rsidRDefault="00136753" w:rsidP="00094A03">
      <w:pPr>
        <w:pStyle w:val="CodeWide"/>
      </w:pPr>
      <w:r w:rsidRPr="00A0036B">
        <w:t>`.to_string()`</w:t>
      </w:r>
    </w:p>
    <w:p w14:paraId="4BA95954" w14:textId="58AC9E5B" w:rsidR="00136753" w:rsidRPr="00A0036B" w:rsidRDefault="00136753" w:rsidP="00094A03">
      <w:pPr>
        <w:pStyle w:val="CodeWide"/>
      </w:pPr>
      <w:r w:rsidRPr="00A0036B">
        <w:t xml:space="preserve">  |                             |</w:t>
      </w:r>
    </w:p>
    <w:p w14:paraId="3AD4CB93" w14:textId="7B131A25" w:rsidR="00136753" w:rsidRPr="00A0036B" w:rsidRDefault="00136753" w:rsidP="00094A03">
      <w:pPr>
        <w:pStyle w:val="CodeWide"/>
      </w:pPr>
      <w:r w:rsidRPr="00A0036B">
        <w:t xml:space="preserve">  |                             expected struct `String`, found integer</w:t>
      </w:r>
    </w:p>
    <w:p w14:paraId="10929B00" w14:textId="7FA55154" w:rsidR="00136753" w:rsidRPr="00A0036B" w:rsidRDefault="00136753" w:rsidP="00136753">
      <w:pPr>
        <w:pStyle w:val="Body"/>
        <w:rPr>
          <w:lang w:eastAsia="en-GB"/>
        </w:rPr>
      </w:pPr>
      <w:r w:rsidRPr="00A0036B">
        <w:t xml:space="preserve">The first time we call </w:t>
      </w:r>
      <w:r w:rsidRPr="00A0036B">
        <w:rPr>
          <w:rStyle w:val="Literal"/>
        </w:rPr>
        <w:t>example_closure</w:t>
      </w:r>
      <w:r w:rsidRPr="00A0036B">
        <w:t xml:space="preserve"> with the </w:t>
      </w:r>
      <w:r w:rsidRPr="00A0036B">
        <w:rPr>
          <w:rStyle w:val="Literal"/>
        </w:rPr>
        <w:t>String</w:t>
      </w:r>
      <w:r w:rsidRPr="00A0036B">
        <w:t xml:space="preserve"> value, the compiler infers the type of </w:t>
      </w:r>
      <w:r w:rsidRPr="00A0036B">
        <w:rPr>
          <w:rStyle w:val="Literal"/>
        </w:rPr>
        <w:t>x</w:t>
      </w:r>
      <w:r w:rsidRPr="00A0036B">
        <w:t xml:space="preserve"> and the return type of the closure to be </w:t>
      </w:r>
      <w:r w:rsidRPr="00A0036B">
        <w:rPr>
          <w:rStyle w:val="Literal"/>
        </w:rPr>
        <w:t>String</w:t>
      </w:r>
      <w:r w:rsidRPr="00A0036B">
        <w:t xml:space="preserve">. Those types are then locked into the closure in </w:t>
      </w:r>
      <w:r w:rsidRPr="00A0036B">
        <w:rPr>
          <w:rStyle w:val="Literal"/>
        </w:rPr>
        <w:t>example_closure</w:t>
      </w:r>
      <w:r w:rsidRPr="00A0036B">
        <w:rPr>
          <w:lang w:eastAsia="en-GB"/>
        </w:rPr>
        <w:t>, and we get a type error when we next try to use a different type with the same closure.</w:t>
      </w:r>
      <w:r w:rsidR="001455CB">
        <w:fldChar w:fldCharType="begin"/>
      </w:r>
      <w:r w:rsidR="001455CB">
        <w:instrText xml:space="preserve"> XE "closures:type inference in endRange" </w:instrText>
      </w:r>
      <w:r w:rsidR="001455CB">
        <w:fldChar w:fldCharType="end"/>
      </w:r>
    </w:p>
    <w:p w14:paraId="6351053F" w14:textId="73974AA4" w:rsidR="00136753" w:rsidRPr="00A0036B" w:rsidRDefault="00D47F05" w:rsidP="00D74D50">
      <w:pPr>
        <w:pStyle w:val="HeadB"/>
        <w:rPr>
          <w:lang w:eastAsia="en-GB"/>
        </w:rPr>
      </w:pPr>
      <w:r>
        <w:fldChar w:fldCharType="begin"/>
      </w:r>
      <w:r>
        <w:instrText xml:space="preserve"> XE "closures:capturing the environment with startRange" </w:instrText>
      </w:r>
      <w:r>
        <w:fldChar w:fldCharType="end"/>
      </w:r>
      <w:r>
        <w:fldChar w:fldCharType="begin"/>
      </w:r>
      <w:r>
        <w:instrText xml:space="preserve"> XE "environment startRange" </w:instrText>
      </w:r>
      <w:r>
        <w:fldChar w:fldCharType="end"/>
      </w:r>
      <w:r w:rsidR="00136753" w:rsidRPr="00A0036B">
        <w:rPr>
          <w:lang w:eastAsia="en-GB"/>
        </w:rPr>
        <w:t>Capturing References or Moving Ownership</w:t>
      </w:r>
    </w:p>
    <w:p w14:paraId="36432F35" w14:textId="3A96D340" w:rsidR="00136753" w:rsidRPr="00A0036B" w:rsidRDefault="00136753" w:rsidP="00D74D50">
      <w:pPr>
        <w:pStyle w:val="Body"/>
        <w:rPr>
          <w:lang w:eastAsia="en-GB"/>
        </w:rPr>
      </w:pPr>
      <w:r w:rsidRPr="00A0036B">
        <w:rPr>
          <w:lang w:eastAsia="en-GB"/>
        </w:rPr>
        <w:t>Closures can capture values from their environment in three ways, which directly map to the three ways a function can take a parameter: borrowing immutably, borrowing mutably, and taking ownership. The closure will decide which of these to use based on what the body of the function does with the captured values.</w:t>
      </w:r>
    </w:p>
    <w:p w14:paraId="4D472F7C" w14:textId="2AEFD751" w:rsidR="00136753" w:rsidRPr="00A0036B" w:rsidRDefault="00136753" w:rsidP="006B6E1B">
      <w:pPr>
        <w:pStyle w:val="Body"/>
      </w:pPr>
      <w:r w:rsidRPr="00A0036B">
        <w:t>In Listing 13-</w:t>
      </w:r>
      <w:r w:rsidR="00FC626B" w:rsidRPr="00A0036B">
        <w:t>4</w:t>
      </w:r>
      <w:r w:rsidRPr="00A0036B">
        <w:t xml:space="preserve">, we define a closure that captures an immutable reference to the vector named </w:t>
      </w:r>
      <w:r w:rsidRPr="00A0036B">
        <w:rPr>
          <w:rStyle w:val="Literal"/>
        </w:rPr>
        <w:t>list</w:t>
      </w:r>
      <w:r w:rsidRPr="00A0036B">
        <w:rPr>
          <w:lang w:eastAsia="en-GB"/>
        </w:rPr>
        <w:t xml:space="preserve"> because it only needs an immutable reference to print the value</w:t>
      </w:r>
      <w:r w:rsidR="002F3B8D">
        <w:rPr>
          <w:lang w:eastAsia="en-GB"/>
        </w:rPr>
        <w:t>.</w:t>
      </w:r>
    </w:p>
    <w:p w14:paraId="3EF58AF4" w14:textId="05F09FA6" w:rsidR="00136753" w:rsidRPr="00A0036B" w:rsidRDefault="00136753" w:rsidP="002A653B">
      <w:pPr>
        <w:pStyle w:val="CodeLabel"/>
        <w:rPr>
          <w:lang w:eastAsia="en-GB"/>
        </w:rPr>
      </w:pPr>
      <w:r w:rsidRPr="00A0036B">
        <w:rPr>
          <w:lang w:eastAsia="en-GB"/>
        </w:rPr>
        <w:t>src/main.rs</w:t>
      </w:r>
    </w:p>
    <w:p w14:paraId="6CE0837C" w14:textId="34770B50" w:rsidR="00136753" w:rsidRPr="00A0036B" w:rsidRDefault="00136753" w:rsidP="00136753">
      <w:pPr>
        <w:pStyle w:val="Code"/>
      </w:pPr>
      <w:r w:rsidRPr="00A0036B">
        <w:t>fn main() {</w:t>
      </w:r>
    </w:p>
    <w:p w14:paraId="7C212BDF" w14:textId="5BEE363C" w:rsidR="00136753" w:rsidRPr="00A0036B" w:rsidRDefault="00136753" w:rsidP="00136753">
      <w:pPr>
        <w:pStyle w:val="Code"/>
      </w:pPr>
      <w:r w:rsidRPr="00A0036B">
        <w:t xml:space="preserve">    let list = vec![1, 2, 3];</w:t>
      </w:r>
    </w:p>
    <w:p w14:paraId="1F9D05B8" w14:textId="102FB437" w:rsidR="00136753" w:rsidRPr="00A0036B" w:rsidRDefault="00136753" w:rsidP="00136753">
      <w:pPr>
        <w:pStyle w:val="Code"/>
      </w:pPr>
      <w:r w:rsidRPr="00A0036B">
        <w:t xml:space="preserve">    println!("Before defining closure: {:?}", list);</w:t>
      </w:r>
    </w:p>
    <w:p w14:paraId="65F1397C" w14:textId="77777777" w:rsidR="00136753" w:rsidRPr="00A0036B" w:rsidRDefault="00136753" w:rsidP="00136753">
      <w:pPr>
        <w:pStyle w:val="Code"/>
      </w:pPr>
    </w:p>
    <w:p w14:paraId="72373B7C" w14:textId="641A7446" w:rsidR="00136753" w:rsidRPr="00A0036B" w:rsidRDefault="00136753" w:rsidP="00A0036B">
      <w:pPr>
        <w:pStyle w:val="Code"/>
      </w:pPr>
      <w:r w:rsidRPr="00A0036B">
        <w:t xml:space="preserve">  </w:t>
      </w:r>
      <w:r w:rsidR="00C84212" w:rsidRPr="00A0036B">
        <w:rPr>
          <w:rStyle w:val="CodeAnnotation"/>
        </w:rPr>
        <w:t>1</w:t>
      </w:r>
      <w:r w:rsidRPr="00A0036B">
        <w:t xml:space="preserve"> let only_borrows = || println!("From closure: {:?}", list);</w:t>
      </w:r>
    </w:p>
    <w:p w14:paraId="4BF20466" w14:textId="77777777" w:rsidR="00136753" w:rsidRPr="00A0036B" w:rsidRDefault="00136753" w:rsidP="00136753">
      <w:pPr>
        <w:pStyle w:val="Code"/>
      </w:pPr>
    </w:p>
    <w:p w14:paraId="1E9F9CBE" w14:textId="796B4979" w:rsidR="00136753" w:rsidRPr="00A0036B" w:rsidRDefault="00136753" w:rsidP="00136753">
      <w:pPr>
        <w:pStyle w:val="Code"/>
      </w:pPr>
      <w:r w:rsidRPr="00A0036B">
        <w:t xml:space="preserve">    println!("Before calling closure: {:?}", list);</w:t>
      </w:r>
    </w:p>
    <w:p w14:paraId="6C4CD6C6" w14:textId="27E4B176" w:rsidR="00136753" w:rsidRPr="00A0036B" w:rsidRDefault="00136753" w:rsidP="00136753">
      <w:pPr>
        <w:pStyle w:val="Code"/>
      </w:pPr>
      <w:r w:rsidRPr="00A0036B">
        <w:lastRenderedPageBreak/>
        <w:t xml:space="preserve">  </w:t>
      </w:r>
      <w:r w:rsidR="00094A03" w:rsidRPr="00A0036B">
        <w:rPr>
          <w:rStyle w:val="CodeAnnotation"/>
        </w:rPr>
        <w:t>2</w:t>
      </w:r>
      <w:r w:rsidRPr="00A0036B">
        <w:t xml:space="preserve"> only_borrows();</w:t>
      </w:r>
    </w:p>
    <w:p w14:paraId="5AD85B25" w14:textId="014866D8" w:rsidR="00136753" w:rsidRPr="00A0036B" w:rsidRDefault="00136753" w:rsidP="00136753">
      <w:pPr>
        <w:pStyle w:val="Code"/>
      </w:pPr>
      <w:r w:rsidRPr="00A0036B">
        <w:t xml:space="preserve">    println!("After calling closure: {:?}", list);</w:t>
      </w:r>
    </w:p>
    <w:p w14:paraId="392D85F7" w14:textId="77777777" w:rsidR="00136753" w:rsidRPr="00A0036B" w:rsidRDefault="00136753" w:rsidP="00136753">
      <w:pPr>
        <w:pStyle w:val="Code"/>
      </w:pPr>
      <w:r w:rsidRPr="00A0036B">
        <w:t>}</w:t>
      </w:r>
    </w:p>
    <w:p w14:paraId="2279214F" w14:textId="1BEC3EDC" w:rsidR="00136753" w:rsidRPr="00A0036B" w:rsidRDefault="00136753" w:rsidP="002A653B">
      <w:pPr>
        <w:pStyle w:val="CodeListingCaption"/>
        <w:rPr>
          <w:lang w:eastAsia="en-GB"/>
        </w:rPr>
      </w:pPr>
      <w:r w:rsidRPr="00A0036B">
        <w:rPr>
          <w:lang w:eastAsia="en-GB"/>
        </w:rPr>
        <w:t>Defining and calling a closure that captures an immutable reference</w:t>
      </w:r>
    </w:p>
    <w:p w14:paraId="1BFF9F9B" w14:textId="7A015B59" w:rsidR="00136753" w:rsidRPr="00A0036B" w:rsidRDefault="00136753" w:rsidP="00136753">
      <w:pPr>
        <w:pStyle w:val="Body"/>
        <w:rPr>
          <w:lang w:eastAsia="en-GB"/>
        </w:rPr>
      </w:pPr>
      <w:r w:rsidRPr="00A0036B">
        <w:rPr>
          <w:lang w:eastAsia="en-GB"/>
        </w:rPr>
        <w:t xml:space="preserve">This example also illustrates that a variable can bind to a closure definition </w:t>
      </w:r>
      <w:r w:rsidR="00C84212" w:rsidRPr="00A0036B">
        <w:rPr>
          <w:rStyle w:val="CodeAnnotation"/>
        </w:rPr>
        <w:t>1</w:t>
      </w:r>
      <w:r w:rsidRPr="00A0036B">
        <w:rPr>
          <w:lang w:eastAsia="en-GB"/>
        </w:rPr>
        <w:t xml:space="preserve">, and we can later call the closure by using the variable name and parentheses as if the variable name were a function name </w:t>
      </w:r>
      <w:r w:rsidR="00C84212" w:rsidRPr="00A0036B">
        <w:rPr>
          <w:rStyle w:val="CodeAnnotation"/>
        </w:rPr>
        <w:t>2</w:t>
      </w:r>
      <w:r w:rsidRPr="00A0036B">
        <w:rPr>
          <w:lang w:eastAsia="en-GB"/>
        </w:rPr>
        <w:t>.</w:t>
      </w:r>
    </w:p>
    <w:p w14:paraId="389AB0DC" w14:textId="1B2BAE01" w:rsidR="00136753" w:rsidRPr="00A0036B" w:rsidRDefault="00136753" w:rsidP="00136753">
      <w:pPr>
        <w:pStyle w:val="Body"/>
        <w:rPr>
          <w:lang w:eastAsia="en-GB"/>
        </w:rPr>
      </w:pPr>
      <w:r w:rsidRPr="00A0036B">
        <w:t xml:space="preserve">Because we can have multiple immutable references to </w:t>
      </w:r>
      <w:r w:rsidRPr="00A0036B">
        <w:rPr>
          <w:rStyle w:val="Literal"/>
        </w:rPr>
        <w:t>list</w:t>
      </w:r>
      <w:r w:rsidRPr="00A0036B">
        <w:t xml:space="preserve"> at the same time, </w:t>
      </w:r>
      <w:r w:rsidRPr="00A0036B">
        <w:rPr>
          <w:rStyle w:val="Literal"/>
        </w:rPr>
        <w:t>list</w:t>
      </w:r>
      <w:r w:rsidRPr="00A0036B">
        <w:rPr>
          <w:lang w:eastAsia="en-GB"/>
        </w:rPr>
        <w:t xml:space="preserve"> is still accessible from the code before the closure definition, after the closure definition but before the closure is called, and after the closure is called. This code compiles, runs, and prints:</w:t>
      </w:r>
    </w:p>
    <w:p w14:paraId="217FC090" w14:textId="2A74B788" w:rsidR="00136753" w:rsidRPr="00A0036B" w:rsidRDefault="00136753" w:rsidP="00136753">
      <w:pPr>
        <w:pStyle w:val="Code"/>
      </w:pPr>
      <w:r w:rsidRPr="00A0036B">
        <w:t>Before defining closure: [1, 2, 3]</w:t>
      </w:r>
    </w:p>
    <w:p w14:paraId="3D0B2995" w14:textId="7A876E51" w:rsidR="00136753" w:rsidRPr="00A0036B" w:rsidRDefault="00136753" w:rsidP="00136753">
      <w:pPr>
        <w:pStyle w:val="Code"/>
      </w:pPr>
      <w:r w:rsidRPr="00A0036B">
        <w:t>Before calling closure: [1, 2, 3]</w:t>
      </w:r>
    </w:p>
    <w:p w14:paraId="704707BA" w14:textId="6AC7030B" w:rsidR="00136753" w:rsidRPr="00A0036B" w:rsidRDefault="00136753" w:rsidP="00136753">
      <w:pPr>
        <w:pStyle w:val="Code"/>
      </w:pPr>
      <w:r w:rsidRPr="00A0036B">
        <w:t>From closure: [1, 2, 3]</w:t>
      </w:r>
    </w:p>
    <w:p w14:paraId="70005929" w14:textId="2A73C3B7" w:rsidR="00136753" w:rsidRPr="00A0036B" w:rsidRDefault="00136753" w:rsidP="00136753">
      <w:pPr>
        <w:pStyle w:val="Code"/>
      </w:pPr>
      <w:r w:rsidRPr="00A0036B">
        <w:t>After calling closure: [1, 2, 3]</w:t>
      </w:r>
    </w:p>
    <w:p w14:paraId="58697DFE" w14:textId="4E240F7F" w:rsidR="00136753" w:rsidRPr="00A0036B" w:rsidRDefault="00136753" w:rsidP="00136753">
      <w:pPr>
        <w:pStyle w:val="Body"/>
        <w:rPr>
          <w:lang w:eastAsia="en-GB"/>
        </w:rPr>
      </w:pPr>
      <w:r w:rsidRPr="00A0036B">
        <w:t>Next, in Listing 13-</w:t>
      </w:r>
      <w:r w:rsidR="00FC626B" w:rsidRPr="00A0036B">
        <w:t>5</w:t>
      </w:r>
      <w:r w:rsidRPr="00A0036B">
        <w:t xml:space="preserve">, we change the closure body so that it adds an element to the </w:t>
      </w:r>
      <w:r w:rsidRPr="00A0036B">
        <w:rPr>
          <w:rStyle w:val="Literal"/>
        </w:rPr>
        <w:t>list</w:t>
      </w:r>
      <w:r w:rsidRPr="00A0036B">
        <w:rPr>
          <w:lang w:eastAsia="en-GB"/>
        </w:rPr>
        <w:t xml:space="preserve"> vector. The closure now captures a mutable reference</w:t>
      </w:r>
      <w:r w:rsidR="002F3B8D">
        <w:rPr>
          <w:lang w:eastAsia="en-GB"/>
        </w:rPr>
        <w:t>.</w:t>
      </w:r>
    </w:p>
    <w:p w14:paraId="62135C1A" w14:textId="2E93DB2B" w:rsidR="00136753" w:rsidRPr="00A0036B" w:rsidRDefault="00136753" w:rsidP="002A653B">
      <w:pPr>
        <w:pStyle w:val="CodeLabel"/>
        <w:rPr>
          <w:lang w:eastAsia="en-GB"/>
        </w:rPr>
      </w:pPr>
      <w:r w:rsidRPr="00A0036B">
        <w:rPr>
          <w:lang w:eastAsia="en-GB"/>
        </w:rPr>
        <w:t>src/main.rs</w:t>
      </w:r>
    </w:p>
    <w:p w14:paraId="1BC141B1" w14:textId="30BB5F87" w:rsidR="00136753" w:rsidRPr="00A72A99" w:rsidRDefault="00136753" w:rsidP="00136753">
      <w:pPr>
        <w:pStyle w:val="Code"/>
        <w:rPr>
          <w:rStyle w:val="LiteralGray"/>
        </w:rPr>
      </w:pPr>
      <w:r w:rsidRPr="00A72A99">
        <w:rPr>
          <w:rStyle w:val="LiteralGray"/>
        </w:rPr>
        <w:t>fn main() {</w:t>
      </w:r>
    </w:p>
    <w:p w14:paraId="6001DA85" w14:textId="6274715F" w:rsidR="00136753" w:rsidRPr="00A72A99" w:rsidRDefault="00136753" w:rsidP="00136753">
      <w:pPr>
        <w:pStyle w:val="Code"/>
        <w:rPr>
          <w:rStyle w:val="LiteralGray"/>
        </w:rPr>
      </w:pPr>
      <w:r w:rsidRPr="00A0036B">
        <w:t xml:space="preserve">    </w:t>
      </w:r>
      <w:r w:rsidRPr="00A72A99">
        <w:rPr>
          <w:rStyle w:val="LiteralGray"/>
        </w:rPr>
        <w:t>let</w:t>
      </w:r>
      <w:r w:rsidRPr="00A0036B">
        <w:t xml:space="preserve"> mut </w:t>
      </w:r>
      <w:r w:rsidRPr="00A72A99">
        <w:rPr>
          <w:rStyle w:val="LiteralGray"/>
        </w:rPr>
        <w:t>list = vec![1, 2, 3];</w:t>
      </w:r>
    </w:p>
    <w:p w14:paraId="42291B80" w14:textId="541E9EC2" w:rsidR="00136753" w:rsidRPr="00A72A99" w:rsidRDefault="00136753" w:rsidP="00136753">
      <w:pPr>
        <w:pStyle w:val="Code"/>
        <w:rPr>
          <w:rStyle w:val="LiteralGray"/>
        </w:rPr>
      </w:pPr>
      <w:r w:rsidRPr="00A0036B">
        <w:t xml:space="preserve">    </w:t>
      </w:r>
      <w:r w:rsidRPr="00A72A99">
        <w:rPr>
          <w:rStyle w:val="LiteralGray"/>
        </w:rPr>
        <w:t>println!("Before defining closure: {:?}", list);</w:t>
      </w:r>
    </w:p>
    <w:p w14:paraId="3E10C8A7" w14:textId="77777777" w:rsidR="00136753" w:rsidRPr="00A0036B" w:rsidRDefault="00136753" w:rsidP="00136753">
      <w:pPr>
        <w:pStyle w:val="Code"/>
      </w:pPr>
    </w:p>
    <w:p w14:paraId="24EE8FA1" w14:textId="4D791088" w:rsidR="00136753" w:rsidRPr="00A0036B" w:rsidRDefault="00136753" w:rsidP="00136753">
      <w:pPr>
        <w:pStyle w:val="Code"/>
      </w:pPr>
      <w:r w:rsidRPr="00A0036B">
        <w:t xml:space="preserve">    let mut borrows_mutably = || list.push(7);</w:t>
      </w:r>
    </w:p>
    <w:p w14:paraId="6F08C89C" w14:textId="77777777" w:rsidR="00136753" w:rsidRPr="00A0036B" w:rsidRDefault="00136753" w:rsidP="00136753">
      <w:pPr>
        <w:pStyle w:val="Code"/>
      </w:pPr>
    </w:p>
    <w:p w14:paraId="3F05008F" w14:textId="7AF0B3CC" w:rsidR="00136753" w:rsidRPr="00A0036B" w:rsidRDefault="00136753" w:rsidP="00136753">
      <w:pPr>
        <w:pStyle w:val="Code"/>
      </w:pPr>
      <w:r w:rsidRPr="00A0036B">
        <w:t xml:space="preserve">    borrows_mutably();</w:t>
      </w:r>
    </w:p>
    <w:p w14:paraId="3DF33967" w14:textId="4B195135" w:rsidR="00136753" w:rsidRPr="00A72A99" w:rsidRDefault="00136753" w:rsidP="00136753">
      <w:pPr>
        <w:pStyle w:val="Code"/>
        <w:rPr>
          <w:rStyle w:val="LiteralGray"/>
        </w:rPr>
      </w:pPr>
      <w:r w:rsidRPr="00A0036B">
        <w:t xml:space="preserve">    </w:t>
      </w:r>
      <w:r w:rsidRPr="00A72A99">
        <w:rPr>
          <w:rStyle w:val="LiteralGray"/>
        </w:rPr>
        <w:t>println!("After calling closure: {:?}", list);</w:t>
      </w:r>
    </w:p>
    <w:p w14:paraId="36EDFAE3" w14:textId="77777777" w:rsidR="00136753" w:rsidRPr="00A72A99" w:rsidRDefault="00136753" w:rsidP="00136753">
      <w:pPr>
        <w:pStyle w:val="Code"/>
        <w:rPr>
          <w:rStyle w:val="LiteralGray"/>
        </w:rPr>
      </w:pPr>
      <w:r w:rsidRPr="00A72A99">
        <w:rPr>
          <w:rStyle w:val="LiteralGray"/>
        </w:rPr>
        <w:t>}</w:t>
      </w:r>
    </w:p>
    <w:p w14:paraId="62BEA177" w14:textId="232FD6D0" w:rsidR="00136753" w:rsidRPr="00A0036B" w:rsidRDefault="00136753" w:rsidP="002A653B">
      <w:pPr>
        <w:pStyle w:val="CodeListingCaption"/>
        <w:rPr>
          <w:lang w:eastAsia="en-GB"/>
        </w:rPr>
      </w:pPr>
      <w:r w:rsidRPr="00A0036B">
        <w:rPr>
          <w:lang w:eastAsia="en-GB"/>
        </w:rPr>
        <w:t>Defining and calling a closure that captures a mutable reference</w:t>
      </w:r>
    </w:p>
    <w:p w14:paraId="46454B9D" w14:textId="6CCCA56F" w:rsidR="00136753" w:rsidRPr="00A0036B" w:rsidRDefault="00136753" w:rsidP="00136753">
      <w:pPr>
        <w:pStyle w:val="Body"/>
        <w:rPr>
          <w:lang w:eastAsia="en-GB"/>
        </w:rPr>
      </w:pPr>
      <w:r w:rsidRPr="00A0036B">
        <w:rPr>
          <w:lang w:eastAsia="en-GB"/>
        </w:rPr>
        <w:t>This code compiles, runs, and prints:</w:t>
      </w:r>
    </w:p>
    <w:p w14:paraId="6B72A9C3" w14:textId="780E7559" w:rsidR="00136753" w:rsidRPr="00A0036B" w:rsidRDefault="00136753" w:rsidP="00136753">
      <w:pPr>
        <w:pStyle w:val="Code"/>
      </w:pPr>
      <w:r w:rsidRPr="00A0036B">
        <w:t>Before defining closure: [1, 2, 3]</w:t>
      </w:r>
    </w:p>
    <w:p w14:paraId="28E794FA" w14:textId="5486BED7" w:rsidR="00136753" w:rsidRPr="00A0036B" w:rsidRDefault="00136753" w:rsidP="00136753">
      <w:pPr>
        <w:pStyle w:val="Code"/>
      </w:pPr>
      <w:r w:rsidRPr="00A0036B">
        <w:t>After calling closure: [1, 2, 3, 7]</w:t>
      </w:r>
    </w:p>
    <w:p w14:paraId="574B0D77" w14:textId="56A8C8A4" w:rsidR="00136753" w:rsidRPr="00A0036B" w:rsidRDefault="00136753" w:rsidP="00136753">
      <w:pPr>
        <w:pStyle w:val="Body"/>
        <w:rPr>
          <w:lang w:eastAsia="en-GB"/>
        </w:rPr>
      </w:pPr>
      <w:r w:rsidRPr="00A0036B">
        <w:t xml:space="preserve">Note that there’s no longer a </w:t>
      </w:r>
      <w:r w:rsidRPr="00A0036B">
        <w:rPr>
          <w:rStyle w:val="Literal"/>
        </w:rPr>
        <w:t>println!</w:t>
      </w:r>
      <w:r w:rsidRPr="00A0036B">
        <w:t xml:space="preserve"> between the definition and the call of the </w:t>
      </w:r>
      <w:r w:rsidRPr="00A0036B">
        <w:rPr>
          <w:rStyle w:val="Literal"/>
        </w:rPr>
        <w:t>borrows_mutably</w:t>
      </w:r>
      <w:r w:rsidRPr="00A0036B">
        <w:t xml:space="preserve"> closure: when </w:t>
      </w:r>
      <w:r w:rsidRPr="00A0036B">
        <w:rPr>
          <w:rStyle w:val="Literal"/>
        </w:rPr>
        <w:t>borrows_mutably</w:t>
      </w:r>
      <w:r w:rsidRPr="00A0036B">
        <w:t xml:space="preserve"> is defined, it captures a mutable reference to </w:t>
      </w:r>
      <w:r w:rsidRPr="00A0036B">
        <w:rPr>
          <w:rStyle w:val="Literal"/>
        </w:rPr>
        <w:t>list</w:t>
      </w:r>
      <w:r w:rsidRPr="00A0036B">
        <w:t xml:space="preserve">. We don’t use the closure again after the closure is called, so the mutable borrow ends. Between the closure definition and the closure call, an immutable borrow to print isn’t allowed because no other borrows are allowed when there’s a mutable borrow. Try adding a </w:t>
      </w:r>
      <w:r w:rsidRPr="00A0036B">
        <w:rPr>
          <w:rStyle w:val="Literal"/>
        </w:rPr>
        <w:t>println!</w:t>
      </w:r>
      <w:r w:rsidRPr="00A0036B">
        <w:rPr>
          <w:lang w:eastAsia="en-GB"/>
        </w:rPr>
        <w:t xml:space="preserve"> there to see what error message you get!</w:t>
      </w:r>
    </w:p>
    <w:p w14:paraId="7550757B" w14:textId="151EA1D6" w:rsidR="00136753" w:rsidRPr="00A0036B" w:rsidRDefault="00566111" w:rsidP="00136753">
      <w:pPr>
        <w:pStyle w:val="Body"/>
        <w:rPr>
          <w:lang w:eastAsia="en-GB"/>
        </w:rPr>
      </w:pPr>
      <w:r>
        <w:fldChar w:fldCharType="begin"/>
      </w:r>
      <w:r>
        <w:instrText xml:space="preserve"> XE "closures:moving ownership into startRange" </w:instrText>
      </w:r>
      <w:r>
        <w:fldChar w:fldCharType="end"/>
      </w:r>
      <w:r>
        <w:fldChar w:fldCharType="begin"/>
      </w:r>
      <w:r>
        <w:instrText xml:space="preserve"> XE "move keyword startRange" </w:instrText>
      </w:r>
      <w:r>
        <w:fldChar w:fldCharType="end"/>
      </w:r>
      <w:r w:rsidR="00136753" w:rsidRPr="00A0036B">
        <w:rPr>
          <w:lang w:eastAsia="en-GB"/>
        </w:rPr>
        <w:t xml:space="preserve">If you want to force the closure to take ownership of the values it uses in the environment even though the body of the closure doesn’t strictly need ownership, you can use the </w:t>
      </w:r>
      <w:r w:rsidR="00136753" w:rsidRPr="00A0036B">
        <w:rPr>
          <w:rStyle w:val="Literal"/>
        </w:rPr>
        <w:t>move</w:t>
      </w:r>
      <w:r w:rsidR="00136753" w:rsidRPr="00A0036B">
        <w:rPr>
          <w:lang w:eastAsia="en-GB"/>
        </w:rPr>
        <w:t xml:space="preserve"> keyword before the parameter list.</w:t>
      </w:r>
    </w:p>
    <w:p w14:paraId="30824BD6" w14:textId="58736981" w:rsidR="00F55CE7" w:rsidRPr="00A0036B" w:rsidRDefault="00136753" w:rsidP="00F55CE7">
      <w:pPr>
        <w:pStyle w:val="Body"/>
        <w:rPr>
          <w:lang w:eastAsia="en-GB"/>
        </w:rPr>
      </w:pPr>
      <w:r w:rsidRPr="00A0036B">
        <w:rPr>
          <w:lang w:eastAsia="en-GB"/>
        </w:rPr>
        <w:t xml:space="preserve">This technique is mostly useful when passing a closure to a new thread to </w:t>
      </w:r>
      <w:r w:rsidRPr="00A0036B">
        <w:rPr>
          <w:lang w:eastAsia="en-GB"/>
        </w:rPr>
        <w:lastRenderedPageBreak/>
        <w:t xml:space="preserve">move the data so that it’s owned by the new thread. We’ll discuss threads and why you would want to use them in detail in </w:t>
      </w:r>
      <w:r w:rsidRPr="00A0036B">
        <w:rPr>
          <w:rStyle w:val="Xref"/>
        </w:rPr>
        <w:t>Chapter 16</w:t>
      </w:r>
      <w:r w:rsidRPr="00A0036B">
        <w:rPr>
          <w:lang w:eastAsia="en-GB"/>
        </w:rPr>
        <w:t xml:space="preserve"> when we talk about concurrency, but for now, let’s briefly explore spawning a new thread using a closure that needs the </w:t>
      </w:r>
      <w:r w:rsidRPr="00A0036B">
        <w:rPr>
          <w:rStyle w:val="Literal"/>
        </w:rPr>
        <w:t>move</w:t>
      </w:r>
      <w:r w:rsidRPr="00A0036B">
        <w:rPr>
          <w:lang w:eastAsia="en-GB"/>
        </w:rPr>
        <w:t xml:space="preserve"> keyword. Listing 13-</w:t>
      </w:r>
      <w:r w:rsidR="00FC626B" w:rsidRPr="00A0036B">
        <w:rPr>
          <w:lang w:eastAsia="en-GB"/>
        </w:rPr>
        <w:t>6</w:t>
      </w:r>
      <w:r w:rsidRPr="00A0036B">
        <w:rPr>
          <w:lang w:eastAsia="en-GB"/>
        </w:rPr>
        <w:t xml:space="preserve"> shows </w:t>
      </w:r>
      <w:r w:rsidR="00F55CE7" w:rsidRPr="00A0036B">
        <w:rPr>
          <w:lang w:eastAsia="en-GB"/>
        </w:rPr>
        <w:t>Listing 13-4 modified to print the vector in a new thread rather than in the main thread</w:t>
      </w:r>
      <w:r w:rsidR="002F3B8D">
        <w:rPr>
          <w:lang w:eastAsia="en-GB"/>
        </w:rPr>
        <w:t>.</w:t>
      </w:r>
    </w:p>
    <w:p w14:paraId="0CD58456" w14:textId="67B7E20B" w:rsidR="00136753" w:rsidRPr="00A0036B" w:rsidRDefault="00136753" w:rsidP="002A653B">
      <w:pPr>
        <w:pStyle w:val="CodeLabel"/>
        <w:rPr>
          <w:lang w:eastAsia="en-GB"/>
        </w:rPr>
      </w:pPr>
      <w:r w:rsidRPr="00A0036B">
        <w:rPr>
          <w:lang w:eastAsia="en-GB"/>
        </w:rPr>
        <w:t>src/main.rs</w:t>
      </w:r>
    </w:p>
    <w:p w14:paraId="76429E1F" w14:textId="4838A3B7" w:rsidR="00136753" w:rsidRPr="00A0036B" w:rsidRDefault="00136753" w:rsidP="00136753">
      <w:pPr>
        <w:pStyle w:val="Code"/>
      </w:pPr>
      <w:r w:rsidRPr="00A0036B">
        <w:t>use std::thread;</w:t>
      </w:r>
    </w:p>
    <w:p w14:paraId="74B90504" w14:textId="77777777" w:rsidR="00136753" w:rsidRPr="00A0036B" w:rsidRDefault="00136753" w:rsidP="00136753">
      <w:pPr>
        <w:pStyle w:val="Code"/>
      </w:pPr>
    </w:p>
    <w:p w14:paraId="79027119" w14:textId="0ADDA2AB" w:rsidR="00136753" w:rsidRPr="00A72A99" w:rsidRDefault="00136753" w:rsidP="00136753">
      <w:pPr>
        <w:pStyle w:val="Code"/>
        <w:rPr>
          <w:rStyle w:val="LiteralGray"/>
        </w:rPr>
      </w:pPr>
      <w:r w:rsidRPr="00A72A99">
        <w:rPr>
          <w:rStyle w:val="LiteralGray"/>
        </w:rPr>
        <w:t>fn main() {</w:t>
      </w:r>
    </w:p>
    <w:p w14:paraId="6DB9B5A7" w14:textId="6006B71D" w:rsidR="00136753" w:rsidRPr="00A72A99" w:rsidRDefault="00136753" w:rsidP="00136753">
      <w:pPr>
        <w:pStyle w:val="Code"/>
        <w:rPr>
          <w:rStyle w:val="LiteralGray"/>
        </w:rPr>
      </w:pPr>
      <w:r w:rsidRPr="00A0036B">
        <w:t xml:space="preserve">    </w:t>
      </w:r>
      <w:r w:rsidRPr="00A72A99">
        <w:rPr>
          <w:rStyle w:val="LiteralGray"/>
        </w:rPr>
        <w:t>let list = vec![1, 2, 3];</w:t>
      </w:r>
    </w:p>
    <w:p w14:paraId="087AC554" w14:textId="23E211FC" w:rsidR="00136753" w:rsidRPr="00A72A99" w:rsidRDefault="00136753" w:rsidP="00136753">
      <w:pPr>
        <w:pStyle w:val="Code"/>
        <w:rPr>
          <w:rStyle w:val="LiteralGray"/>
        </w:rPr>
      </w:pPr>
      <w:r w:rsidRPr="00A72A99">
        <w:rPr>
          <w:rStyle w:val="LiteralGray"/>
        </w:rPr>
        <w:t xml:space="preserve">    println!("Before defining closure: {:?}", list);</w:t>
      </w:r>
    </w:p>
    <w:p w14:paraId="68F0CC27" w14:textId="77777777" w:rsidR="00136753" w:rsidRPr="00A0036B" w:rsidRDefault="00136753" w:rsidP="00136753">
      <w:pPr>
        <w:pStyle w:val="Code"/>
      </w:pPr>
    </w:p>
    <w:p w14:paraId="78D4ED8C" w14:textId="1CEB5C3F" w:rsidR="00136753" w:rsidRPr="00A0036B" w:rsidRDefault="00136753" w:rsidP="00B721B8">
      <w:pPr>
        <w:pStyle w:val="Code"/>
      </w:pPr>
      <w:r w:rsidRPr="00A0036B">
        <w:t xml:space="preserve">  </w:t>
      </w:r>
      <w:r w:rsidR="00C84212" w:rsidRPr="00A0036B">
        <w:rPr>
          <w:rStyle w:val="CodeAnnotation"/>
        </w:rPr>
        <w:t>1</w:t>
      </w:r>
      <w:r w:rsidRPr="00A0036B">
        <w:t xml:space="preserve"> thread::spawn(move || {</w:t>
      </w:r>
    </w:p>
    <w:p w14:paraId="1BAA1DF4" w14:textId="319A7CB2" w:rsidR="00136753" w:rsidRPr="00A0036B" w:rsidRDefault="00136753" w:rsidP="00B721B8">
      <w:pPr>
        <w:pStyle w:val="Code"/>
      </w:pPr>
      <w:r w:rsidRPr="00A0036B">
        <w:t xml:space="preserve">      </w:t>
      </w:r>
      <w:r w:rsidR="00C84212" w:rsidRPr="00A0036B">
        <w:rPr>
          <w:rStyle w:val="CodeAnnotation"/>
        </w:rPr>
        <w:t>2</w:t>
      </w:r>
      <w:r w:rsidRPr="00A0036B">
        <w:t xml:space="preserve"> println!("From thread: {:?}", list)</w:t>
      </w:r>
    </w:p>
    <w:p w14:paraId="684BEA7C" w14:textId="5EF98651" w:rsidR="00136753" w:rsidRPr="00A0036B" w:rsidRDefault="00136753" w:rsidP="00136753">
      <w:pPr>
        <w:pStyle w:val="Code"/>
      </w:pPr>
      <w:r w:rsidRPr="00A0036B">
        <w:t xml:space="preserve">    }).join().unwrap();</w:t>
      </w:r>
    </w:p>
    <w:p w14:paraId="436F96E0" w14:textId="126F9759" w:rsidR="00136753" w:rsidRPr="00A72A99" w:rsidRDefault="00136753" w:rsidP="00136753">
      <w:pPr>
        <w:pStyle w:val="Code"/>
        <w:rPr>
          <w:rStyle w:val="LiteralGray"/>
        </w:rPr>
      </w:pPr>
      <w:r w:rsidRPr="00A72A99">
        <w:rPr>
          <w:rStyle w:val="LiteralGray"/>
        </w:rPr>
        <w:t>}</w:t>
      </w:r>
    </w:p>
    <w:p w14:paraId="5E0DDA51" w14:textId="0A7DA6B9" w:rsidR="00554475" w:rsidRPr="00A0036B" w:rsidRDefault="00AE55FA" w:rsidP="00554475">
      <w:pPr>
        <w:pStyle w:val="CodeListingCaption"/>
      </w:pPr>
      <w:r w:rsidRPr="00A0036B">
        <w:t xml:space="preserve">Using </w:t>
      </w:r>
      <w:r w:rsidRPr="00A0036B">
        <w:rPr>
          <w:rStyle w:val="Literal"/>
        </w:rPr>
        <w:t>move</w:t>
      </w:r>
      <w:r w:rsidRPr="00A0036B">
        <w:t xml:space="preserve"> to force the closure for the thread to take ownership of </w:t>
      </w:r>
      <w:r w:rsidRPr="00A0036B">
        <w:rPr>
          <w:rStyle w:val="Literal"/>
        </w:rPr>
        <w:t>list</w:t>
      </w:r>
    </w:p>
    <w:p w14:paraId="2AFBE492" w14:textId="22C823CC" w:rsidR="00136753" w:rsidRPr="00A0036B" w:rsidRDefault="00136753" w:rsidP="00136753">
      <w:pPr>
        <w:pStyle w:val="Body"/>
        <w:rPr>
          <w:lang w:eastAsia="en-GB"/>
        </w:rPr>
      </w:pPr>
      <w:r w:rsidRPr="00A0036B">
        <w:t>We spawn a new thread, giving the thread a closure to run as an argument. The closure body prints out the list. In Listing 13-</w:t>
      </w:r>
      <w:r w:rsidR="00B50CEF" w:rsidRPr="00A0036B">
        <w:t>4</w:t>
      </w:r>
      <w:r w:rsidRPr="00A0036B">
        <w:t xml:space="preserve">, the closure only captured </w:t>
      </w:r>
      <w:r w:rsidRPr="00A0036B">
        <w:rPr>
          <w:rStyle w:val="Literal"/>
        </w:rPr>
        <w:t>list</w:t>
      </w:r>
      <w:r w:rsidRPr="00A0036B">
        <w:t xml:space="preserve"> using an immutable reference because that’s the least amount of access to </w:t>
      </w:r>
      <w:r w:rsidRPr="00A0036B">
        <w:rPr>
          <w:rStyle w:val="Literal"/>
        </w:rPr>
        <w:t>list</w:t>
      </w:r>
      <w:r w:rsidRPr="00A0036B">
        <w:t xml:space="preserve"> needed to print it. In this example, even though the closure body still only needs an immutable reference</w:t>
      </w:r>
      <w:r w:rsidR="0064772D" w:rsidRPr="00A0036B">
        <w:t xml:space="preserve"> </w:t>
      </w:r>
      <w:r w:rsidR="0064772D" w:rsidRPr="00A0036B">
        <w:rPr>
          <w:rStyle w:val="CodeAnnotation"/>
        </w:rPr>
        <w:t>2</w:t>
      </w:r>
      <w:r w:rsidRPr="00A0036B">
        <w:t xml:space="preserve">, we need to specify that </w:t>
      </w:r>
      <w:r w:rsidRPr="00A0036B">
        <w:rPr>
          <w:rStyle w:val="Literal"/>
        </w:rPr>
        <w:t>list</w:t>
      </w:r>
      <w:r w:rsidRPr="00A0036B">
        <w:t xml:space="preserve"> should be moved into the closure by putting the </w:t>
      </w:r>
      <w:r w:rsidRPr="00A0036B">
        <w:rPr>
          <w:rStyle w:val="Literal"/>
        </w:rPr>
        <w:t>move</w:t>
      </w:r>
      <w:r w:rsidRPr="00A0036B">
        <w:t xml:space="preserve"> keyword</w:t>
      </w:r>
      <w:r w:rsidR="00B66050" w:rsidRPr="00A0036B">
        <w:t xml:space="preserve"> </w:t>
      </w:r>
      <w:r w:rsidR="00B66050" w:rsidRPr="00A0036B">
        <w:rPr>
          <w:rStyle w:val="CodeAnnotation"/>
        </w:rPr>
        <w:t>1</w:t>
      </w:r>
      <w:r w:rsidRPr="00A0036B">
        <w:t xml:space="preserve"> at the beginning of the closure definition. The new thread might finish before the rest of the main thread finishes, or the main thread might finish first. If the main thread maintain</w:t>
      </w:r>
      <w:r w:rsidR="002A653B" w:rsidRPr="00A0036B">
        <w:t>s</w:t>
      </w:r>
      <w:r w:rsidRPr="00A0036B">
        <w:t xml:space="preserve"> ownership of </w:t>
      </w:r>
      <w:r w:rsidRPr="00A0036B">
        <w:rPr>
          <w:rStyle w:val="Literal"/>
        </w:rPr>
        <w:t>list</w:t>
      </w:r>
      <w:r w:rsidRPr="00A0036B">
        <w:t xml:space="preserve"> but end</w:t>
      </w:r>
      <w:r w:rsidR="002A653B" w:rsidRPr="00A0036B">
        <w:t>s</w:t>
      </w:r>
      <w:r w:rsidRPr="00A0036B">
        <w:t xml:space="preserve"> before the new thread and drop</w:t>
      </w:r>
      <w:r w:rsidR="002A653B" w:rsidRPr="00A0036B">
        <w:t>s</w:t>
      </w:r>
      <w:r w:rsidRPr="00A0036B">
        <w:t xml:space="preserve"> </w:t>
      </w:r>
      <w:r w:rsidRPr="00A0036B">
        <w:rPr>
          <w:rStyle w:val="Literal"/>
        </w:rPr>
        <w:t>list</w:t>
      </w:r>
      <w:r w:rsidRPr="00A0036B">
        <w:t xml:space="preserve">, the immutable reference in the thread would be invalid. Therefore, the compiler requires that </w:t>
      </w:r>
      <w:r w:rsidRPr="00A0036B">
        <w:rPr>
          <w:rStyle w:val="Literal"/>
        </w:rPr>
        <w:t>list</w:t>
      </w:r>
      <w:r w:rsidRPr="00A0036B">
        <w:t xml:space="preserve"> be moved into the closure given to the new thread so the reference will be valid. Try removing the </w:t>
      </w:r>
      <w:r w:rsidRPr="00A0036B">
        <w:rPr>
          <w:rStyle w:val="Literal"/>
        </w:rPr>
        <w:t>move</w:t>
      </w:r>
      <w:r w:rsidRPr="00A0036B">
        <w:t xml:space="preserve"> keyword or using </w:t>
      </w:r>
      <w:r w:rsidRPr="00A0036B">
        <w:rPr>
          <w:rStyle w:val="Literal"/>
        </w:rPr>
        <w:t>list</w:t>
      </w:r>
      <w:r w:rsidRPr="00A0036B">
        <w:rPr>
          <w:lang w:eastAsia="en-GB"/>
        </w:rPr>
        <w:t xml:space="preserve"> in the main thread after the closure is defined to see what compiler errors you get!</w:t>
      </w:r>
      <w:r w:rsidR="00566111">
        <w:fldChar w:fldCharType="begin"/>
      </w:r>
      <w:r w:rsidR="00566111">
        <w:instrText xml:space="preserve"> XE "closures:moving ownership into endRange" </w:instrText>
      </w:r>
      <w:r w:rsidR="00566111">
        <w:fldChar w:fldCharType="end"/>
      </w:r>
      <w:r w:rsidR="00566111">
        <w:fldChar w:fldCharType="begin"/>
      </w:r>
      <w:r w:rsidR="00566111">
        <w:instrText xml:space="preserve"> XE "move keyword endRange" </w:instrText>
      </w:r>
      <w:r w:rsidR="00566111">
        <w:fldChar w:fldCharType="end"/>
      </w:r>
      <w:r w:rsidR="00D47F05">
        <w:fldChar w:fldCharType="begin"/>
      </w:r>
      <w:r w:rsidR="00D47F05">
        <w:instrText xml:space="preserve"> XE "closures:capturing the environment with endRange" </w:instrText>
      </w:r>
      <w:r w:rsidR="00D47F05">
        <w:fldChar w:fldCharType="end"/>
      </w:r>
      <w:r w:rsidR="00D47F05">
        <w:fldChar w:fldCharType="begin"/>
      </w:r>
      <w:r w:rsidR="00D47F05">
        <w:instrText xml:space="preserve"> XE "environment endRange" </w:instrText>
      </w:r>
      <w:r w:rsidR="00D47F05">
        <w:fldChar w:fldCharType="end"/>
      </w:r>
    </w:p>
    <w:bookmarkStart w:id="4" w:name="moving-captured-values-out-of-closures-a"/>
    <w:bookmarkEnd w:id="4"/>
    <w:p w14:paraId="1C7C7CAC" w14:textId="78E54742" w:rsidR="00136753" w:rsidRPr="00A0036B" w:rsidRDefault="00681391" w:rsidP="00554475">
      <w:pPr>
        <w:pStyle w:val="HeadB"/>
        <w:rPr>
          <w:lang w:eastAsia="en-GB"/>
        </w:rPr>
      </w:pPr>
      <w:r>
        <w:fldChar w:fldCharType="begin"/>
      </w:r>
      <w:r>
        <w:instrText xml:space="preserve"> XE "closures:moving ownership out of startRange" </w:instrText>
      </w:r>
      <w:r>
        <w:fldChar w:fldCharType="end"/>
      </w:r>
      <w:r w:rsidR="00136753" w:rsidRPr="00A0036B">
        <w:t>Moving Captured Values Out of Closures and the Fn</w:t>
      </w:r>
      <w:r w:rsidR="00136753" w:rsidRPr="00A0036B">
        <w:rPr>
          <w:lang w:eastAsia="en-GB"/>
        </w:rPr>
        <w:t xml:space="preserve"> Traits</w:t>
      </w:r>
    </w:p>
    <w:p w14:paraId="7B255519" w14:textId="3D8E3EC8" w:rsidR="00136753" w:rsidRPr="00A0036B" w:rsidRDefault="00136753" w:rsidP="00136753">
      <w:pPr>
        <w:pStyle w:val="Body"/>
      </w:pPr>
      <w:r w:rsidRPr="00A0036B">
        <w:t xml:space="preserve">Once a closure has captured a reference or captured ownership of a value from the environment where the closure is defined (thus affecting what, if anything, is moved </w:t>
      </w:r>
      <w:r w:rsidRPr="00A0036B">
        <w:rPr>
          <w:rStyle w:val="Italic"/>
        </w:rPr>
        <w:t>into</w:t>
      </w:r>
      <w:r w:rsidRPr="00A0036B">
        <w:t xml:space="preserve"> the closure), the code in the body of the closure defines what happens to the references or values when the closure is evaluated later (thus affecting what, if anything, is moved </w:t>
      </w:r>
      <w:r w:rsidRPr="00A0036B">
        <w:rPr>
          <w:rStyle w:val="Italic"/>
        </w:rPr>
        <w:t>out of</w:t>
      </w:r>
      <w:r w:rsidRPr="00A0036B">
        <w:rPr>
          <w:lang w:eastAsia="en-GB"/>
        </w:rPr>
        <w:t xml:space="preserve"> the closure).</w:t>
      </w:r>
    </w:p>
    <w:p w14:paraId="623EACDF" w14:textId="57A51BAD" w:rsidR="00136753" w:rsidRPr="00A0036B" w:rsidRDefault="00136753" w:rsidP="00136753">
      <w:pPr>
        <w:pStyle w:val="Body"/>
        <w:rPr>
          <w:lang w:eastAsia="en-GB"/>
        </w:rPr>
      </w:pPr>
      <w:r w:rsidRPr="00A0036B">
        <w:rPr>
          <w:lang w:eastAsia="en-GB"/>
        </w:rPr>
        <w:t>A closure body can do any of the following: move a captured value out of the closure, mutate the captured value, neither move nor mutate the value, or capture nothing from the environment to begin with.</w:t>
      </w:r>
    </w:p>
    <w:p w14:paraId="197ACC8B" w14:textId="7BCE43B9" w:rsidR="00136753" w:rsidRPr="00A0036B" w:rsidRDefault="00136753" w:rsidP="00136753">
      <w:pPr>
        <w:pStyle w:val="Body"/>
        <w:rPr>
          <w:lang w:eastAsia="en-GB"/>
        </w:rPr>
      </w:pPr>
      <w:r w:rsidRPr="00A0036B">
        <w:lastRenderedPageBreak/>
        <w:t xml:space="preserve">The way a closure captures and handles values from the environment affects which traits the closure implements, and traits are how functions and structs can specify what kinds of closures they can use. Closures will automatically implement one, two, or all three of these </w:t>
      </w:r>
      <w:r w:rsidRPr="00A0036B">
        <w:rPr>
          <w:rStyle w:val="Literal"/>
        </w:rPr>
        <w:t>Fn</w:t>
      </w:r>
      <w:r w:rsidRPr="00A0036B">
        <w:rPr>
          <w:lang w:eastAsia="en-GB"/>
        </w:rPr>
        <w:t xml:space="preserve"> traits, in an additive fashion, depending on how the closure’s body handles the values:</w:t>
      </w:r>
    </w:p>
    <w:p w14:paraId="4F2570FB" w14:textId="3E022D34" w:rsidR="00136753" w:rsidRPr="00A0036B" w:rsidRDefault="00B5007A" w:rsidP="00192E00">
      <w:pPr>
        <w:pStyle w:val="ListBullet"/>
        <w:rPr>
          <w:lang w:eastAsia="en-GB"/>
        </w:rPr>
      </w:pPr>
      <w:r>
        <w:fldChar w:fldCharType="begin"/>
      </w:r>
      <w:r>
        <w:instrText xml:space="preserve"> XE "FnOnce trait startRange" </w:instrText>
      </w:r>
      <w:r>
        <w:fldChar w:fldCharType="end"/>
      </w:r>
      <w:r w:rsidR="00136753" w:rsidRPr="00A0036B">
        <w:rPr>
          <w:rStyle w:val="Literal"/>
        </w:rPr>
        <w:t>FnOnce</w:t>
      </w:r>
      <w:r w:rsidR="00136753" w:rsidRPr="00A0036B">
        <w:t xml:space="preserve"> applies to closures that can be called once. All closures implement at least this trait because all closures can be called. A closure that moves captured values out of its body will only implement </w:t>
      </w:r>
      <w:r w:rsidR="00136753" w:rsidRPr="00A0036B">
        <w:rPr>
          <w:rStyle w:val="Literal"/>
        </w:rPr>
        <w:t>FnOnce</w:t>
      </w:r>
      <w:r w:rsidR="00136753" w:rsidRPr="00A0036B">
        <w:t xml:space="preserve"> and none of the other </w:t>
      </w:r>
      <w:r w:rsidR="00136753" w:rsidRPr="00A0036B">
        <w:rPr>
          <w:rStyle w:val="Literal"/>
        </w:rPr>
        <w:t>Fn</w:t>
      </w:r>
      <w:r w:rsidR="00136753" w:rsidRPr="00A0036B">
        <w:rPr>
          <w:lang w:eastAsia="en-GB"/>
        </w:rPr>
        <w:t xml:space="preserve"> traits because it can only be called once.</w:t>
      </w:r>
      <w:r>
        <w:fldChar w:fldCharType="begin"/>
      </w:r>
      <w:r>
        <w:instrText xml:space="preserve"> XE "FnOnce trait endRange" </w:instrText>
      </w:r>
      <w:r>
        <w:fldChar w:fldCharType="end"/>
      </w:r>
    </w:p>
    <w:p w14:paraId="6A6C2F7D" w14:textId="0AFBB83F" w:rsidR="00136753" w:rsidRPr="00A0036B" w:rsidRDefault="00AF4C14" w:rsidP="00192E00">
      <w:pPr>
        <w:pStyle w:val="ListBullet"/>
        <w:rPr>
          <w:lang w:eastAsia="en-GB"/>
        </w:rPr>
      </w:pPr>
      <w:r>
        <w:fldChar w:fldCharType="begin"/>
      </w:r>
      <w:r>
        <w:instrText xml:space="preserve"> XE "FnMut trait startRange" </w:instrText>
      </w:r>
      <w:r>
        <w:fldChar w:fldCharType="end"/>
      </w:r>
      <w:r w:rsidR="00136753" w:rsidRPr="00A0036B">
        <w:rPr>
          <w:rStyle w:val="Literal"/>
        </w:rPr>
        <w:t>FnMut</w:t>
      </w:r>
      <w:r w:rsidR="00136753" w:rsidRPr="00A0036B">
        <w:rPr>
          <w:lang w:eastAsia="en-GB"/>
        </w:rPr>
        <w:t xml:space="preserve"> applies to closures that don’t move captured values out of their body, but that might mutate the captured values. These closures can be called more than once.</w:t>
      </w:r>
      <w:r>
        <w:fldChar w:fldCharType="begin"/>
      </w:r>
      <w:r>
        <w:instrText xml:space="preserve"> XE "FnMut trait endRange" </w:instrText>
      </w:r>
      <w:r>
        <w:fldChar w:fldCharType="end"/>
      </w:r>
    </w:p>
    <w:p w14:paraId="5366B43D" w14:textId="0640363C" w:rsidR="00136753" w:rsidRPr="00A0036B" w:rsidRDefault="00AF3974" w:rsidP="00192E00">
      <w:pPr>
        <w:pStyle w:val="ListBullet"/>
        <w:rPr>
          <w:lang w:eastAsia="en-GB"/>
        </w:rPr>
      </w:pPr>
      <w:r>
        <w:fldChar w:fldCharType="begin"/>
      </w:r>
      <w:r>
        <w:instrText xml:space="preserve"> XE "Fn trait startRange" </w:instrText>
      </w:r>
      <w:r>
        <w:fldChar w:fldCharType="end"/>
      </w:r>
      <w:r w:rsidR="00136753" w:rsidRPr="00A0036B">
        <w:rPr>
          <w:rStyle w:val="Literal"/>
        </w:rPr>
        <w:t>Fn</w:t>
      </w:r>
      <w:r w:rsidR="00136753" w:rsidRPr="00A0036B">
        <w:rPr>
          <w:lang w:eastAsia="en-GB"/>
        </w:rPr>
        <w:t xml:space="preserve"> applies to closures that don’t move captured values out of their body and that don’t mutate captured values, as well as closures that capture nothing from their environment. These closures can be called more than once without mutating their environment, which is important in cases such as calling a closure multiple times concurrently.</w:t>
      </w:r>
      <w:r>
        <w:fldChar w:fldCharType="begin"/>
      </w:r>
      <w:r>
        <w:instrText xml:space="preserve"> XE "Fn trait endRange" </w:instrText>
      </w:r>
      <w:r>
        <w:fldChar w:fldCharType="end"/>
      </w:r>
    </w:p>
    <w:p w14:paraId="261D5C3B" w14:textId="5F4F18AF" w:rsidR="00136753" w:rsidRPr="00A0036B" w:rsidRDefault="00136753" w:rsidP="00136753">
      <w:pPr>
        <w:pStyle w:val="Body"/>
        <w:rPr>
          <w:lang w:eastAsia="en-GB"/>
        </w:rPr>
      </w:pPr>
      <w:r w:rsidRPr="00A0036B">
        <w:rPr>
          <w:lang w:eastAsia="en-GB"/>
        </w:rPr>
        <w:t xml:space="preserve">Let’s look at the definition of the </w:t>
      </w:r>
      <w:r w:rsidRPr="00A0036B">
        <w:rPr>
          <w:rStyle w:val="Literal"/>
        </w:rPr>
        <w:t>unwrap_or_else</w:t>
      </w:r>
      <w:r w:rsidRPr="00A0036B">
        <w:t xml:space="preserve"> method on </w:t>
      </w:r>
      <w:r w:rsidRPr="00A0036B">
        <w:rPr>
          <w:rStyle w:val="Literal"/>
        </w:rPr>
        <w:t>Option&lt;T&gt;</w:t>
      </w:r>
      <w:r w:rsidRPr="00A0036B">
        <w:rPr>
          <w:lang w:eastAsia="en-GB"/>
        </w:rPr>
        <w:t xml:space="preserve"> that we used in Listing </w:t>
      </w:r>
      <w:r w:rsidRPr="00A0036B">
        <w:t>13-</w:t>
      </w:r>
      <w:r w:rsidR="00F81F73" w:rsidRPr="00A0036B">
        <w:t>1</w:t>
      </w:r>
      <w:r w:rsidRPr="00A0036B">
        <w:rPr>
          <w:lang w:eastAsia="en-GB"/>
        </w:rPr>
        <w:t>:</w:t>
      </w:r>
    </w:p>
    <w:p w14:paraId="4F6815A1" w14:textId="00F514D1" w:rsidR="00136753" w:rsidRPr="00A0036B" w:rsidRDefault="00136753" w:rsidP="00136753">
      <w:pPr>
        <w:pStyle w:val="Code"/>
      </w:pPr>
      <w:r w:rsidRPr="00A0036B">
        <w:t>impl&lt;T&gt; Option&lt;T&gt; {</w:t>
      </w:r>
    </w:p>
    <w:p w14:paraId="6712A54A" w14:textId="337A1780" w:rsidR="00136753" w:rsidRPr="00A0036B" w:rsidRDefault="00136753" w:rsidP="00136753">
      <w:pPr>
        <w:pStyle w:val="Code"/>
      </w:pPr>
      <w:r w:rsidRPr="00A0036B">
        <w:t xml:space="preserve">    pub fn unwrap_or_else&lt;F&gt;(self, f: F) -&gt; T</w:t>
      </w:r>
    </w:p>
    <w:p w14:paraId="515C05FD" w14:textId="071138EC" w:rsidR="00136753" w:rsidRPr="00A0036B" w:rsidRDefault="00136753" w:rsidP="00136753">
      <w:pPr>
        <w:pStyle w:val="Code"/>
      </w:pPr>
      <w:r w:rsidRPr="00A0036B">
        <w:t xml:space="preserve">    where</w:t>
      </w:r>
    </w:p>
    <w:p w14:paraId="525E8949" w14:textId="76D07E8E" w:rsidR="00136753" w:rsidRPr="00A0036B" w:rsidRDefault="00136753" w:rsidP="00136753">
      <w:pPr>
        <w:pStyle w:val="Code"/>
      </w:pPr>
      <w:r w:rsidRPr="00A0036B">
        <w:t xml:space="preserve">        F: FnOnce() -&gt; T</w:t>
      </w:r>
    </w:p>
    <w:p w14:paraId="0FC58F36" w14:textId="7631E2AA" w:rsidR="00136753" w:rsidRPr="00A0036B" w:rsidRDefault="00136753" w:rsidP="00136753">
      <w:pPr>
        <w:pStyle w:val="Code"/>
      </w:pPr>
      <w:r w:rsidRPr="00A0036B">
        <w:t xml:space="preserve">    {</w:t>
      </w:r>
    </w:p>
    <w:p w14:paraId="2913CE5B" w14:textId="1EE6233D" w:rsidR="00136753" w:rsidRPr="00A0036B" w:rsidRDefault="00136753" w:rsidP="00136753">
      <w:pPr>
        <w:pStyle w:val="Code"/>
      </w:pPr>
      <w:r w:rsidRPr="00A0036B">
        <w:t xml:space="preserve">        match self {</w:t>
      </w:r>
    </w:p>
    <w:p w14:paraId="77E03453" w14:textId="4E926E5D" w:rsidR="00136753" w:rsidRPr="00A0036B" w:rsidRDefault="00136753" w:rsidP="00136753">
      <w:pPr>
        <w:pStyle w:val="Code"/>
      </w:pPr>
      <w:r w:rsidRPr="00A0036B">
        <w:t xml:space="preserve">            Some(x) =&gt; x,</w:t>
      </w:r>
    </w:p>
    <w:p w14:paraId="6F4447FD" w14:textId="479CCBA5" w:rsidR="00136753" w:rsidRPr="00A0036B" w:rsidRDefault="00136753" w:rsidP="00136753">
      <w:pPr>
        <w:pStyle w:val="Code"/>
      </w:pPr>
      <w:r w:rsidRPr="00A0036B">
        <w:t xml:space="preserve">            None =&gt; f(),</w:t>
      </w:r>
    </w:p>
    <w:p w14:paraId="298AAE39" w14:textId="2A655890" w:rsidR="00136753" w:rsidRPr="00A0036B" w:rsidRDefault="00136753" w:rsidP="00136753">
      <w:pPr>
        <w:pStyle w:val="Code"/>
      </w:pPr>
      <w:r w:rsidRPr="00A0036B">
        <w:t xml:space="preserve">        }</w:t>
      </w:r>
    </w:p>
    <w:p w14:paraId="484A772E" w14:textId="0E7DEA37" w:rsidR="00136753" w:rsidRPr="00A0036B" w:rsidRDefault="00136753" w:rsidP="00136753">
      <w:pPr>
        <w:pStyle w:val="Code"/>
      </w:pPr>
      <w:r w:rsidRPr="00A0036B">
        <w:t xml:space="preserve">    }</w:t>
      </w:r>
    </w:p>
    <w:p w14:paraId="6BCAFB92" w14:textId="77777777" w:rsidR="00136753" w:rsidRPr="00A0036B" w:rsidRDefault="00136753" w:rsidP="00136753">
      <w:pPr>
        <w:pStyle w:val="Code"/>
      </w:pPr>
      <w:r w:rsidRPr="00A0036B">
        <w:t>}</w:t>
      </w:r>
    </w:p>
    <w:p w14:paraId="65220467" w14:textId="728409F6" w:rsidR="00136753" w:rsidRPr="00A0036B" w:rsidRDefault="00136753" w:rsidP="00136753">
      <w:pPr>
        <w:pStyle w:val="Body"/>
        <w:rPr>
          <w:lang w:eastAsia="en-GB"/>
        </w:rPr>
      </w:pPr>
      <w:r w:rsidRPr="00A0036B">
        <w:t xml:space="preserve">Recall that </w:t>
      </w:r>
      <w:r w:rsidRPr="00A0036B">
        <w:rPr>
          <w:rStyle w:val="Literal"/>
        </w:rPr>
        <w:t>T</w:t>
      </w:r>
      <w:r w:rsidRPr="00A0036B">
        <w:t xml:space="preserve"> is the generic type representing the type of the value in the </w:t>
      </w:r>
      <w:r w:rsidRPr="00A0036B">
        <w:rPr>
          <w:rStyle w:val="Literal"/>
        </w:rPr>
        <w:t>Some</w:t>
      </w:r>
      <w:r w:rsidRPr="00A0036B">
        <w:t xml:space="preserve"> variant of an </w:t>
      </w:r>
      <w:r w:rsidRPr="00A0036B">
        <w:rPr>
          <w:rStyle w:val="Literal"/>
        </w:rPr>
        <w:t>Option</w:t>
      </w:r>
      <w:r w:rsidRPr="00A0036B">
        <w:t xml:space="preserve">. That type </w:t>
      </w:r>
      <w:r w:rsidRPr="00A0036B">
        <w:rPr>
          <w:rStyle w:val="Literal"/>
        </w:rPr>
        <w:t>T</w:t>
      </w:r>
      <w:r w:rsidRPr="00A0036B">
        <w:t xml:space="preserve"> is also the return type of the </w:t>
      </w:r>
      <w:r w:rsidRPr="00A0036B">
        <w:rPr>
          <w:rStyle w:val="Literal"/>
        </w:rPr>
        <w:t>unwrap_or_else</w:t>
      </w:r>
      <w:r w:rsidRPr="00A0036B">
        <w:t xml:space="preserve"> function: code that calls </w:t>
      </w:r>
      <w:r w:rsidRPr="00A0036B">
        <w:rPr>
          <w:rStyle w:val="Literal"/>
        </w:rPr>
        <w:t>unwrap_or_else</w:t>
      </w:r>
      <w:r w:rsidRPr="00A0036B">
        <w:t xml:space="preserve"> on an </w:t>
      </w:r>
      <w:r w:rsidRPr="00A0036B">
        <w:rPr>
          <w:rStyle w:val="Literal"/>
        </w:rPr>
        <w:t>Option&lt;String&gt;</w:t>
      </w:r>
      <w:r w:rsidRPr="00A0036B">
        <w:t xml:space="preserve">, for example, will get a </w:t>
      </w:r>
      <w:r w:rsidRPr="00A0036B">
        <w:rPr>
          <w:rStyle w:val="Literal"/>
        </w:rPr>
        <w:t>String</w:t>
      </w:r>
      <w:r w:rsidRPr="00A0036B">
        <w:rPr>
          <w:lang w:eastAsia="en-GB"/>
        </w:rPr>
        <w:t>.</w:t>
      </w:r>
    </w:p>
    <w:p w14:paraId="650FC0B4" w14:textId="781EF4FD" w:rsidR="00136753" w:rsidRPr="00A0036B" w:rsidRDefault="00136753" w:rsidP="00136753">
      <w:pPr>
        <w:pStyle w:val="Body"/>
        <w:rPr>
          <w:lang w:eastAsia="en-GB"/>
        </w:rPr>
      </w:pPr>
      <w:r w:rsidRPr="00A0036B">
        <w:rPr>
          <w:lang w:eastAsia="en-GB"/>
        </w:rPr>
        <w:t xml:space="preserve">Next, notice that the </w:t>
      </w:r>
      <w:r w:rsidRPr="00A0036B">
        <w:rPr>
          <w:rStyle w:val="Literal"/>
        </w:rPr>
        <w:t>unwrap_or_else</w:t>
      </w:r>
      <w:r w:rsidRPr="00A0036B">
        <w:t xml:space="preserve"> function has the additional generic type parameter </w:t>
      </w:r>
      <w:r w:rsidRPr="00A0036B">
        <w:rPr>
          <w:rStyle w:val="Literal"/>
        </w:rPr>
        <w:t>F</w:t>
      </w:r>
      <w:r w:rsidRPr="00A0036B">
        <w:t xml:space="preserve">. The </w:t>
      </w:r>
      <w:r w:rsidRPr="00A0036B">
        <w:rPr>
          <w:rStyle w:val="Literal"/>
        </w:rPr>
        <w:t>F</w:t>
      </w:r>
      <w:r w:rsidRPr="00A0036B">
        <w:t xml:space="preserve"> type is the type of the parameter named </w:t>
      </w:r>
      <w:r w:rsidRPr="00A0036B">
        <w:rPr>
          <w:rStyle w:val="Literal"/>
        </w:rPr>
        <w:t>f</w:t>
      </w:r>
      <w:r w:rsidRPr="00A0036B">
        <w:t xml:space="preserve">, which is the closure we provide when calling </w:t>
      </w:r>
      <w:r w:rsidRPr="00A0036B">
        <w:rPr>
          <w:rStyle w:val="Literal"/>
        </w:rPr>
        <w:t>unwrap_or_else</w:t>
      </w:r>
      <w:r w:rsidRPr="00A0036B">
        <w:rPr>
          <w:lang w:eastAsia="en-GB"/>
        </w:rPr>
        <w:t>.</w:t>
      </w:r>
    </w:p>
    <w:p w14:paraId="1CCEE6AB" w14:textId="4FC37AEA" w:rsidR="00136753" w:rsidRPr="00A0036B" w:rsidRDefault="00D00990" w:rsidP="00136753">
      <w:pPr>
        <w:pStyle w:val="Body"/>
        <w:rPr>
          <w:lang w:eastAsia="en-GB"/>
        </w:rPr>
      </w:pPr>
      <w:r>
        <w:fldChar w:fldCharType="begin"/>
      </w:r>
      <w:r>
        <w:instrText xml:space="preserve"> XE "FnOnce trait startRange" </w:instrText>
      </w:r>
      <w:r>
        <w:fldChar w:fldCharType="end"/>
      </w:r>
      <w:r w:rsidR="00136753" w:rsidRPr="00A0036B">
        <w:t xml:space="preserve">The trait bound specified on the generic type </w:t>
      </w:r>
      <w:r w:rsidR="00136753" w:rsidRPr="00A0036B">
        <w:rPr>
          <w:rStyle w:val="Literal"/>
        </w:rPr>
        <w:t>F</w:t>
      </w:r>
      <w:r w:rsidR="00136753" w:rsidRPr="00A0036B">
        <w:t xml:space="preserve"> is </w:t>
      </w:r>
      <w:r w:rsidR="00136753" w:rsidRPr="00A0036B">
        <w:rPr>
          <w:rStyle w:val="Literal"/>
        </w:rPr>
        <w:t>FnOnce() -&gt; T</w:t>
      </w:r>
      <w:r w:rsidR="00136753" w:rsidRPr="00A0036B">
        <w:t xml:space="preserve">, which means </w:t>
      </w:r>
      <w:r w:rsidR="00136753" w:rsidRPr="00A0036B">
        <w:rPr>
          <w:rStyle w:val="Literal"/>
        </w:rPr>
        <w:t>F</w:t>
      </w:r>
      <w:r w:rsidR="00136753" w:rsidRPr="00A0036B">
        <w:t xml:space="preserve"> must be able to be called once, take no arguments, and return a </w:t>
      </w:r>
      <w:r w:rsidR="00136753" w:rsidRPr="00A0036B">
        <w:rPr>
          <w:rStyle w:val="Literal"/>
        </w:rPr>
        <w:t>T</w:t>
      </w:r>
      <w:r w:rsidR="00136753" w:rsidRPr="00A0036B">
        <w:t xml:space="preserve">. Using </w:t>
      </w:r>
      <w:r w:rsidR="00136753" w:rsidRPr="00A0036B">
        <w:rPr>
          <w:rStyle w:val="Literal"/>
        </w:rPr>
        <w:t>FnOnce</w:t>
      </w:r>
      <w:r w:rsidR="00136753" w:rsidRPr="00A0036B">
        <w:t xml:space="preserve"> in the trait bound expresses the constraint that </w:t>
      </w:r>
      <w:r w:rsidR="00136753" w:rsidRPr="00A0036B">
        <w:rPr>
          <w:rStyle w:val="Literal"/>
        </w:rPr>
        <w:t>unwrap_or_else</w:t>
      </w:r>
      <w:r w:rsidR="00136753" w:rsidRPr="00A0036B">
        <w:t xml:space="preserve"> is only going to call </w:t>
      </w:r>
      <w:r w:rsidR="00136753" w:rsidRPr="00A0036B">
        <w:rPr>
          <w:rStyle w:val="Literal"/>
        </w:rPr>
        <w:t>f</w:t>
      </w:r>
      <w:r w:rsidR="00136753" w:rsidRPr="00A0036B">
        <w:t xml:space="preserve"> one time</w:t>
      </w:r>
      <w:r w:rsidR="00192E00">
        <w:t>, at most</w:t>
      </w:r>
      <w:r w:rsidR="00136753" w:rsidRPr="00A0036B">
        <w:t xml:space="preserve">. In the body of </w:t>
      </w:r>
      <w:r w:rsidR="00136753" w:rsidRPr="00A0036B">
        <w:rPr>
          <w:rStyle w:val="Literal"/>
        </w:rPr>
        <w:t>unwrap_or_else</w:t>
      </w:r>
      <w:r w:rsidR="00136753" w:rsidRPr="00A0036B">
        <w:t xml:space="preserve">, we can see that if the </w:t>
      </w:r>
      <w:r w:rsidR="00136753" w:rsidRPr="00A0036B">
        <w:rPr>
          <w:rStyle w:val="Literal"/>
        </w:rPr>
        <w:t>Option</w:t>
      </w:r>
      <w:r w:rsidR="00136753" w:rsidRPr="00A0036B">
        <w:t xml:space="preserve"> is </w:t>
      </w:r>
      <w:r w:rsidR="00136753" w:rsidRPr="00A0036B">
        <w:rPr>
          <w:rStyle w:val="Literal"/>
        </w:rPr>
        <w:t>Some</w:t>
      </w:r>
      <w:r w:rsidR="00136753" w:rsidRPr="00A0036B">
        <w:t xml:space="preserve">, </w:t>
      </w:r>
      <w:r w:rsidR="00136753" w:rsidRPr="00A0036B">
        <w:rPr>
          <w:rStyle w:val="Literal"/>
        </w:rPr>
        <w:t>f</w:t>
      </w:r>
      <w:r w:rsidR="00136753" w:rsidRPr="00A0036B">
        <w:t xml:space="preserve"> won’t be </w:t>
      </w:r>
      <w:r w:rsidR="00136753" w:rsidRPr="00A0036B">
        <w:lastRenderedPageBreak/>
        <w:t xml:space="preserve">called. If the </w:t>
      </w:r>
      <w:r w:rsidR="00136753" w:rsidRPr="00A0036B">
        <w:rPr>
          <w:rStyle w:val="Literal"/>
        </w:rPr>
        <w:t>Option</w:t>
      </w:r>
      <w:r w:rsidR="00136753" w:rsidRPr="00A0036B">
        <w:t xml:space="preserve"> is </w:t>
      </w:r>
      <w:r w:rsidR="00136753" w:rsidRPr="00A0036B">
        <w:rPr>
          <w:rStyle w:val="Literal"/>
        </w:rPr>
        <w:t>None</w:t>
      </w:r>
      <w:r w:rsidR="00136753" w:rsidRPr="00A0036B">
        <w:t xml:space="preserve">, </w:t>
      </w:r>
      <w:r w:rsidR="00136753" w:rsidRPr="00A0036B">
        <w:rPr>
          <w:rStyle w:val="Literal"/>
        </w:rPr>
        <w:t>f</w:t>
      </w:r>
      <w:r w:rsidR="00136753" w:rsidRPr="00A0036B">
        <w:t xml:space="preserve"> will be called once. Because all closures implement </w:t>
      </w:r>
      <w:r w:rsidR="00136753" w:rsidRPr="00A0036B">
        <w:rPr>
          <w:rStyle w:val="Literal"/>
        </w:rPr>
        <w:t>FnOnce</w:t>
      </w:r>
      <w:r w:rsidR="00136753" w:rsidRPr="00A0036B">
        <w:t xml:space="preserve">, </w:t>
      </w:r>
      <w:r w:rsidR="00136753" w:rsidRPr="00A0036B">
        <w:rPr>
          <w:rStyle w:val="Literal"/>
        </w:rPr>
        <w:t>unwrap_or_else</w:t>
      </w:r>
      <w:r w:rsidR="00136753" w:rsidRPr="00A0036B">
        <w:rPr>
          <w:lang w:eastAsia="en-GB"/>
        </w:rPr>
        <w:t xml:space="preserve"> accepts the </w:t>
      </w:r>
      <w:r w:rsidR="00A84E72">
        <w:rPr>
          <w:lang w:eastAsia="en-GB"/>
        </w:rPr>
        <w:t>largest</w:t>
      </w:r>
      <w:r w:rsidR="00A84E72" w:rsidRPr="00A0036B">
        <w:rPr>
          <w:lang w:eastAsia="en-GB"/>
        </w:rPr>
        <w:t xml:space="preserve"> </w:t>
      </w:r>
      <w:r w:rsidR="00A84E72">
        <w:rPr>
          <w:lang w:eastAsia="en-GB"/>
        </w:rPr>
        <w:t>variety</w:t>
      </w:r>
      <w:r w:rsidR="00136753" w:rsidRPr="00A0036B">
        <w:rPr>
          <w:lang w:eastAsia="en-GB"/>
        </w:rPr>
        <w:t xml:space="preserve"> of closures and is as flexible as it can be.</w:t>
      </w:r>
      <w:r>
        <w:fldChar w:fldCharType="begin"/>
      </w:r>
      <w:r>
        <w:instrText xml:space="preserve"> XE "FnOnce trait endRange" </w:instrText>
      </w:r>
      <w:r>
        <w:fldChar w:fldCharType="end"/>
      </w:r>
    </w:p>
    <w:p w14:paraId="4873E737" w14:textId="4B1F8817" w:rsidR="00136753" w:rsidRPr="00A0036B" w:rsidRDefault="00136753" w:rsidP="00554475">
      <w:pPr>
        <w:pStyle w:val="Note"/>
        <w:rPr>
          <w:lang w:eastAsia="en-GB"/>
        </w:rPr>
      </w:pPr>
      <w:r w:rsidRPr="00A0036B">
        <w:rPr>
          <w:rStyle w:val="NoteHead"/>
        </w:rPr>
        <w:t>Note</w:t>
      </w:r>
      <w:r w:rsidR="00554475" w:rsidRPr="00A0036B">
        <w:rPr>
          <w:lang w:eastAsia="en-GB"/>
        </w:rPr>
        <w:tab/>
      </w:r>
      <w:r w:rsidRPr="00A0036B">
        <w:rPr>
          <w:lang w:eastAsia="en-GB"/>
        </w:rPr>
        <w:t xml:space="preserve">Functions can implement all three of the </w:t>
      </w:r>
      <w:r w:rsidRPr="00A0036B">
        <w:rPr>
          <w:rStyle w:val="Literal"/>
          <w:lang w:val="en-GB" w:eastAsia="en-GB"/>
        </w:rPr>
        <w:t>Fn</w:t>
      </w:r>
      <w:r w:rsidRPr="00A0036B">
        <w:rPr>
          <w:lang w:eastAsia="en-GB"/>
        </w:rPr>
        <w:t xml:space="preserve"> traits too. If what we want to do doesn’t require capturing a value from the environment, we can use the name of a function rather than a closure where we need something that implements one of the </w:t>
      </w:r>
      <w:r w:rsidRPr="00A0036B">
        <w:rPr>
          <w:rStyle w:val="Literal"/>
          <w:lang w:val="en-GB" w:eastAsia="en-GB"/>
        </w:rPr>
        <w:t>Fn</w:t>
      </w:r>
      <w:r w:rsidRPr="00A0036B">
        <w:rPr>
          <w:lang w:eastAsia="en-GB"/>
        </w:rPr>
        <w:t xml:space="preserve"> traits. For example, on an </w:t>
      </w:r>
      <w:r w:rsidRPr="00A0036B">
        <w:rPr>
          <w:rStyle w:val="Literal"/>
          <w:lang w:val="en-GB" w:eastAsia="en-GB"/>
        </w:rPr>
        <w:t>Option&lt;Vec&lt;T&gt;&gt;</w:t>
      </w:r>
      <w:r w:rsidRPr="00A0036B">
        <w:rPr>
          <w:lang w:eastAsia="en-GB"/>
        </w:rPr>
        <w:t xml:space="preserve"> value, we could call </w:t>
      </w:r>
      <w:r w:rsidRPr="00A0036B">
        <w:rPr>
          <w:rStyle w:val="Literal"/>
          <w:lang w:val="en-GB" w:eastAsia="en-GB"/>
        </w:rPr>
        <w:t>unwrap_or_else(Vec::new)</w:t>
      </w:r>
      <w:r w:rsidRPr="00A0036B">
        <w:rPr>
          <w:lang w:eastAsia="en-GB"/>
        </w:rPr>
        <w:t xml:space="preserve"> to get a new, empty vector if the value is </w:t>
      </w:r>
      <w:r w:rsidRPr="00A0036B">
        <w:rPr>
          <w:rStyle w:val="Literal"/>
          <w:lang w:val="en-GB" w:eastAsia="en-GB"/>
        </w:rPr>
        <w:t>None</w:t>
      </w:r>
      <w:r w:rsidRPr="00A0036B">
        <w:rPr>
          <w:lang w:eastAsia="en-GB"/>
        </w:rPr>
        <w:t>.</w:t>
      </w:r>
    </w:p>
    <w:p w14:paraId="217A128E" w14:textId="7EACCABB" w:rsidR="00136753" w:rsidRPr="00A0036B" w:rsidRDefault="00DE060E" w:rsidP="00136753">
      <w:pPr>
        <w:pStyle w:val="Body"/>
        <w:rPr>
          <w:lang w:eastAsia="en-GB"/>
        </w:rPr>
      </w:pPr>
      <w:r>
        <w:fldChar w:fldCharType="begin"/>
      </w:r>
      <w:r>
        <w:instrText xml:space="preserve"> XE "FnMut trait startRange" </w:instrText>
      </w:r>
      <w:r>
        <w:fldChar w:fldCharType="end"/>
      </w:r>
      <w:r w:rsidR="00136753" w:rsidRPr="00A0036B">
        <w:t xml:space="preserve">Now let’s look at the standard library method </w:t>
      </w:r>
      <w:r w:rsidR="00136753" w:rsidRPr="00A0036B">
        <w:rPr>
          <w:rStyle w:val="Literal"/>
        </w:rPr>
        <w:t>sort_by_key</w:t>
      </w:r>
      <w:r w:rsidR="0045357E">
        <w:t xml:space="preserve">, </w:t>
      </w:r>
      <w:r w:rsidR="00136753" w:rsidRPr="00A0036B">
        <w:t xml:space="preserve">defined on slices, to see how that differs from </w:t>
      </w:r>
      <w:r w:rsidR="00136753" w:rsidRPr="00A0036B">
        <w:rPr>
          <w:rStyle w:val="Literal"/>
        </w:rPr>
        <w:t>unwrap_or_else</w:t>
      </w:r>
      <w:r w:rsidR="00136753" w:rsidRPr="00A0036B">
        <w:t xml:space="preserve"> and why </w:t>
      </w:r>
      <w:r w:rsidR="00136753" w:rsidRPr="00A0036B">
        <w:rPr>
          <w:rStyle w:val="Literal"/>
        </w:rPr>
        <w:t>sort_by_key</w:t>
      </w:r>
      <w:r w:rsidR="00136753" w:rsidRPr="00A0036B">
        <w:t xml:space="preserve"> uses </w:t>
      </w:r>
      <w:r w:rsidR="00136753" w:rsidRPr="00A0036B">
        <w:rPr>
          <w:rStyle w:val="Literal"/>
        </w:rPr>
        <w:t>FnMut</w:t>
      </w:r>
      <w:r w:rsidR="00136753" w:rsidRPr="00A0036B">
        <w:t xml:space="preserve"> instead of </w:t>
      </w:r>
      <w:r w:rsidR="00136753" w:rsidRPr="00A0036B">
        <w:rPr>
          <w:rStyle w:val="Literal"/>
        </w:rPr>
        <w:t>FnOnce</w:t>
      </w:r>
      <w:r w:rsidR="00136753" w:rsidRPr="00A0036B">
        <w:t xml:space="preserve"> for the trait bound. The closure gets one argument in the form of a reference to the current item in the slice being considered, and returns a value of type </w:t>
      </w:r>
      <w:r w:rsidR="00136753" w:rsidRPr="00A0036B">
        <w:rPr>
          <w:rStyle w:val="Literal"/>
        </w:rPr>
        <w:t>K</w:t>
      </w:r>
      <w:r w:rsidR="00136753" w:rsidRPr="00A0036B">
        <w:t xml:space="preserve"> that can be ordered. This function is useful when you want to sort a slice by a particular attribute of each item. In Listing 13-</w:t>
      </w:r>
      <w:r w:rsidR="00FC626B" w:rsidRPr="00A0036B">
        <w:t>7</w:t>
      </w:r>
      <w:r w:rsidR="00136753" w:rsidRPr="00A0036B">
        <w:t xml:space="preserve">, we have a list of </w:t>
      </w:r>
      <w:r w:rsidR="00136753" w:rsidRPr="00A0036B">
        <w:rPr>
          <w:rStyle w:val="Literal"/>
        </w:rPr>
        <w:t>Rectangle</w:t>
      </w:r>
      <w:r w:rsidR="00136753" w:rsidRPr="00A0036B">
        <w:t xml:space="preserve"> instances and we use </w:t>
      </w:r>
      <w:r w:rsidR="00136753" w:rsidRPr="00A0036B">
        <w:rPr>
          <w:rStyle w:val="Literal"/>
        </w:rPr>
        <w:t>sort_by_key</w:t>
      </w:r>
      <w:r w:rsidR="00136753" w:rsidRPr="00A0036B">
        <w:t xml:space="preserve"> to order them by their </w:t>
      </w:r>
      <w:r w:rsidR="00136753" w:rsidRPr="00A0036B">
        <w:rPr>
          <w:rStyle w:val="Literal"/>
        </w:rPr>
        <w:t>width</w:t>
      </w:r>
      <w:r w:rsidR="00136753" w:rsidRPr="00A0036B">
        <w:rPr>
          <w:lang w:eastAsia="en-GB"/>
        </w:rPr>
        <w:t xml:space="preserve"> attribute from low to high</w:t>
      </w:r>
      <w:r w:rsidR="002E7C6E">
        <w:rPr>
          <w:lang w:eastAsia="en-GB"/>
        </w:rPr>
        <w:t>.</w:t>
      </w:r>
    </w:p>
    <w:p w14:paraId="6326A8CD" w14:textId="570E0BFC" w:rsidR="00136753" w:rsidRPr="00A0036B" w:rsidRDefault="00136753" w:rsidP="002A653B">
      <w:pPr>
        <w:pStyle w:val="CodeLabel"/>
        <w:rPr>
          <w:lang w:eastAsia="en-GB"/>
        </w:rPr>
      </w:pPr>
      <w:r w:rsidRPr="00A0036B">
        <w:rPr>
          <w:lang w:eastAsia="en-GB"/>
        </w:rPr>
        <w:t>src/main.rs</w:t>
      </w:r>
    </w:p>
    <w:p w14:paraId="5D26AACB" w14:textId="77777777" w:rsidR="00136753" w:rsidRPr="00A0036B" w:rsidRDefault="00136753" w:rsidP="00136753">
      <w:pPr>
        <w:pStyle w:val="Code"/>
      </w:pPr>
      <w:r w:rsidRPr="00A0036B">
        <w:t>#[derive(Debug)]</w:t>
      </w:r>
    </w:p>
    <w:p w14:paraId="2F732449" w14:textId="3737E588" w:rsidR="00136753" w:rsidRPr="00A0036B" w:rsidRDefault="00136753" w:rsidP="00136753">
      <w:pPr>
        <w:pStyle w:val="Code"/>
      </w:pPr>
      <w:r w:rsidRPr="00A0036B">
        <w:t>struct Rectangle {</w:t>
      </w:r>
    </w:p>
    <w:p w14:paraId="6F43C5A1" w14:textId="73503DCF" w:rsidR="00136753" w:rsidRPr="00A0036B" w:rsidRDefault="00136753" w:rsidP="00136753">
      <w:pPr>
        <w:pStyle w:val="Code"/>
      </w:pPr>
      <w:r w:rsidRPr="00A0036B">
        <w:t xml:space="preserve">    width: u32,</w:t>
      </w:r>
    </w:p>
    <w:p w14:paraId="1601ABC6" w14:textId="25C8ADC9" w:rsidR="00136753" w:rsidRPr="00A0036B" w:rsidRDefault="00136753" w:rsidP="00136753">
      <w:pPr>
        <w:pStyle w:val="Code"/>
      </w:pPr>
      <w:r w:rsidRPr="00A0036B">
        <w:t xml:space="preserve">    height: u32,</w:t>
      </w:r>
    </w:p>
    <w:p w14:paraId="59278F30" w14:textId="77777777" w:rsidR="00136753" w:rsidRPr="00A0036B" w:rsidRDefault="00136753" w:rsidP="00136753">
      <w:pPr>
        <w:pStyle w:val="Code"/>
      </w:pPr>
      <w:r w:rsidRPr="00A0036B">
        <w:t>}</w:t>
      </w:r>
    </w:p>
    <w:p w14:paraId="5DAD107C" w14:textId="77777777" w:rsidR="00136753" w:rsidRPr="00A0036B" w:rsidRDefault="00136753" w:rsidP="00136753">
      <w:pPr>
        <w:pStyle w:val="Code"/>
      </w:pPr>
    </w:p>
    <w:p w14:paraId="535E3C0A" w14:textId="5B82A98A" w:rsidR="00136753" w:rsidRPr="00A0036B" w:rsidRDefault="00136753" w:rsidP="00136753">
      <w:pPr>
        <w:pStyle w:val="Code"/>
      </w:pPr>
      <w:r w:rsidRPr="00A0036B">
        <w:t>fn main() {</w:t>
      </w:r>
    </w:p>
    <w:p w14:paraId="6132210D" w14:textId="6CF75E94" w:rsidR="00136753" w:rsidRPr="00A0036B" w:rsidRDefault="00136753" w:rsidP="00136753">
      <w:pPr>
        <w:pStyle w:val="Code"/>
      </w:pPr>
      <w:r w:rsidRPr="00A0036B">
        <w:t xml:space="preserve">    let mut list = [</w:t>
      </w:r>
    </w:p>
    <w:p w14:paraId="5B2ACC42" w14:textId="49A0D357" w:rsidR="00136753" w:rsidRPr="00A0036B" w:rsidRDefault="00136753" w:rsidP="00136753">
      <w:pPr>
        <w:pStyle w:val="Code"/>
      </w:pPr>
      <w:r w:rsidRPr="00A0036B">
        <w:t xml:space="preserve">        Rectangle { width: 10, height: 1 },</w:t>
      </w:r>
    </w:p>
    <w:p w14:paraId="13EAE655" w14:textId="52D3FE0C" w:rsidR="00136753" w:rsidRPr="00A0036B" w:rsidRDefault="00136753" w:rsidP="00136753">
      <w:pPr>
        <w:pStyle w:val="Code"/>
      </w:pPr>
      <w:r w:rsidRPr="00A0036B">
        <w:t xml:space="preserve">        Rectangle { width: 3, height: 5 },</w:t>
      </w:r>
    </w:p>
    <w:p w14:paraId="35930300" w14:textId="373F69F4" w:rsidR="00136753" w:rsidRPr="00A0036B" w:rsidRDefault="00136753" w:rsidP="00136753">
      <w:pPr>
        <w:pStyle w:val="Code"/>
      </w:pPr>
      <w:r w:rsidRPr="00A0036B">
        <w:t xml:space="preserve">        Rectangle { width: 7, height: 12 },</w:t>
      </w:r>
    </w:p>
    <w:p w14:paraId="63E6F2B6" w14:textId="23F1DC6A" w:rsidR="00136753" w:rsidRPr="00A0036B" w:rsidRDefault="00136753" w:rsidP="00136753">
      <w:pPr>
        <w:pStyle w:val="Code"/>
      </w:pPr>
      <w:r w:rsidRPr="00A0036B">
        <w:t xml:space="preserve">    ];</w:t>
      </w:r>
    </w:p>
    <w:p w14:paraId="2DFA168C" w14:textId="77777777" w:rsidR="00136753" w:rsidRPr="00A0036B" w:rsidRDefault="00136753" w:rsidP="00136753">
      <w:pPr>
        <w:pStyle w:val="Code"/>
      </w:pPr>
    </w:p>
    <w:p w14:paraId="6E3FB7F2" w14:textId="78C90C8E" w:rsidR="00136753" w:rsidRPr="00A0036B" w:rsidRDefault="00136753" w:rsidP="00136753">
      <w:pPr>
        <w:pStyle w:val="Code"/>
      </w:pPr>
      <w:r w:rsidRPr="00A0036B">
        <w:t xml:space="preserve">    list.sort_by_key(|r| r.width);</w:t>
      </w:r>
    </w:p>
    <w:p w14:paraId="1D80BCDF" w14:textId="128798D3" w:rsidR="00136753" w:rsidRPr="00A0036B" w:rsidRDefault="00136753" w:rsidP="00136753">
      <w:pPr>
        <w:pStyle w:val="Code"/>
      </w:pPr>
      <w:r w:rsidRPr="00A0036B">
        <w:t xml:space="preserve">    println!("{:#?}", list);</w:t>
      </w:r>
    </w:p>
    <w:p w14:paraId="6EDA7786" w14:textId="77777777" w:rsidR="00136753" w:rsidRPr="00A0036B" w:rsidRDefault="00136753" w:rsidP="00136753">
      <w:pPr>
        <w:pStyle w:val="Code"/>
      </w:pPr>
      <w:r w:rsidRPr="00A0036B">
        <w:t>}</w:t>
      </w:r>
    </w:p>
    <w:p w14:paraId="4E283894" w14:textId="19DA1D6A" w:rsidR="00136753" w:rsidRPr="00A0036B" w:rsidRDefault="00136753" w:rsidP="002A653B">
      <w:pPr>
        <w:pStyle w:val="CodeListingCaption"/>
        <w:rPr>
          <w:lang w:eastAsia="en-GB"/>
        </w:rPr>
      </w:pPr>
      <w:r w:rsidRPr="00A0036B">
        <w:t xml:space="preserve">Using </w:t>
      </w:r>
      <w:r w:rsidRPr="00A0036B">
        <w:rPr>
          <w:rStyle w:val="Literal"/>
        </w:rPr>
        <w:t>sort_by_key</w:t>
      </w:r>
      <w:r w:rsidRPr="00A0036B">
        <w:rPr>
          <w:lang w:eastAsia="en-GB"/>
        </w:rPr>
        <w:t xml:space="preserve"> to order rectangles by width</w:t>
      </w:r>
    </w:p>
    <w:p w14:paraId="780F6AFE" w14:textId="79880568" w:rsidR="00136753" w:rsidRPr="00A0036B" w:rsidRDefault="00136753" w:rsidP="00136753">
      <w:pPr>
        <w:pStyle w:val="Body"/>
        <w:rPr>
          <w:lang w:eastAsia="en-GB"/>
        </w:rPr>
      </w:pPr>
      <w:r w:rsidRPr="00A0036B">
        <w:rPr>
          <w:lang w:eastAsia="en-GB"/>
        </w:rPr>
        <w:t>This code prints:</w:t>
      </w:r>
    </w:p>
    <w:p w14:paraId="02887B54" w14:textId="77777777" w:rsidR="00136753" w:rsidRPr="00A0036B" w:rsidRDefault="00136753" w:rsidP="00136753">
      <w:pPr>
        <w:pStyle w:val="Code"/>
      </w:pPr>
      <w:r w:rsidRPr="00A0036B">
        <w:t>[</w:t>
      </w:r>
    </w:p>
    <w:p w14:paraId="48EFEC1A" w14:textId="42F0AFA6" w:rsidR="00136753" w:rsidRPr="00A0036B" w:rsidRDefault="00136753" w:rsidP="00136753">
      <w:pPr>
        <w:pStyle w:val="Code"/>
      </w:pPr>
      <w:r w:rsidRPr="00A0036B">
        <w:t xml:space="preserve">    Rectangle {</w:t>
      </w:r>
    </w:p>
    <w:p w14:paraId="37419031" w14:textId="0B84014A" w:rsidR="00136753" w:rsidRPr="00A0036B" w:rsidRDefault="00136753" w:rsidP="00136753">
      <w:pPr>
        <w:pStyle w:val="Code"/>
      </w:pPr>
      <w:r w:rsidRPr="00A0036B">
        <w:t xml:space="preserve">        width: 3,</w:t>
      </w:r>
    </w:p>
    <w:p w14:paraId="6945841C" w14:textId="6AC9337C" w:rsidR="00136753" w:rsidRPr="00A0036B" w:rsidRDefault="00136753" w:rsidP="00136753">
      <w:pPr>
        <w:pStyle w:val="Code"/>
      </w:pPr>
      <w:r w:rsidRPr="00A0036B">
        <w:t xml:space="preserve">        height: 5,</w:t>
      </w:r>
    </w:p>
    <w:p w14:paraId="2AEA1DFC" w14:textId="062C891F" w:rsidR="00136753" w:rsidRPr="00A0036B" w:rsidRDefault="00136753" w:rsidP="00136753">
      <w:pPr>
        <w:pStyle w:val="Code"/>
      </w:pPr>
      <w:r w:rsidRPr="00A0036B">
        <w:t xml:space="preserve">    },</w:t>
      </w:r>
    </w:p>
    <w:p w14:paraId="728D1107" w14:textId="4239EC2C" w:rsidR="00136753" w:rsidRPr="00A0036B" w:rsidRDefault="00136753" w:rsidP="00136753">
      <w:pPr>
        <w:pStyle w:val="Code"/>
      </w:pPr>
      <w:r w:rsidRPr="00A0036B">
        <w:t xml:space="preserve">    Rectangle {</w:t>
      </w:r>
    </w:p>
    <w:p w14:paraId="28D33A7F" w14:textId="48BE36F6" w:rsidR="00136753" w:rsidRPr="00A0036B" w:rsidRDefault="00136753" w:rsidP="00136753">
      <w:pPr>
        <w:pStyle w:val="Code"/>
      </w:pPr>
      <w:r w:rsidRPr="00A0036B">
        <w:t xml:space="preserve">        width: 7,</w:t>
      </w:r>
    </w:p>
    <w:p w14:paraId="4A77E4D7" w14:textId="3ED753B1" w:rsidR="00136753" w:rsidRPr="00A0036B" w:rsidRDefault="00136753" w:rsidP="00136753">
      <w:pPr>
        <w:pStyle w:val="Code"/>
      </w:pPr>
      <w:r w:rsidRPr="00A0036B">
        <w:t xml:space="preserve">        height: 12,</w:t>
      </w:r>
    </w:p>
    <w:p w14:paraId="7492E99D" w14:textId="47EE3BB7" w:rsidR="00136753" w:rsidRPr="00A0036B" w:rsidRDefault="00136753" w:rsidP="00136753">
      <w:pPr>
        <w:pStyle w:val="Code"/>
      </w:pPr>
      <w:r w:rsidRPr="00A0036B">
        <w:t xml:space="preserve">    },</w:t>
      </w:r>
    </w:p>
    <w:p w14:paraId="43192040" w14:textId="27DF47EE" w:rsidR="00136753" w:rsidRPr="00A0036B" w:rsidRDefault="00136753" w:rsidP="00136753">
      <w:pPr>
        <w:pStyle w:val="Code"/>
      </w:pPr>
      <w:r w:rsidRPr="00A0036B">
        <w:t xml:space="preserve">    Rectangle {</w:t>
      </w:r>
    </w:p>
    <w:p w14:paraId="35F7069A" w14:textId="41363227" w:rsidR="00136753" w:rsidRPr="00A0036B" w:rsidRDefault="00136753" w:rsidP="00136753">
      <w:pPr>
        <w:pStyle w:val="Code"/>
      </w:pPr>
      <w:r w:rsidRPr="00A0036B">
        <w:t xml:space="preserve">        width: 10,</w:t>
      </w:r>
    </w:p>
    <w:p w14:paraId="60C50322" w14:textId="03D5E336" w:rsidR="00136753" w:rsidRPr="00A0036B" w:rsidRDefault="00136753" w:rsidP="00136753">
      <w:pPr>
        <w:pStyle w:val="Code"/>
      </w:pPr>
      <w:r w:rsidRPr="00A0036B">
        <w:lastRenderedPageBreak/>
        <w:t xml:space="preserve">        height: 1,</w:t>
      </w:r>
    </w:p>
    <w:p w14:paraId="01160A3E" w14:textId="4AB83F65" w:rsidR="00136753" w:rsidRPr="00A0036B" w:rsidRDefault="00136753" w:rsidP="00136753">
      <w:pPr>
        <w:pStyle w:val="Code"/>
      </w:pPr>
      <w:r w:rsidRPr="00A0036B">
        <w:t xml:space="preserve">    },</w:t>
      </w:r>
    </w:p>
    <w:p w14:paraId="4593ACA9" w14:textId="77777777" w:rsidR="00136753" w:rsidRPr="00A0036B" w:rsidRDefault="00136753" w:rsidP="00136753">
      <w:pPr>
        <w:pStyle w:val="Code"/>
      </w:pPr>
      <w:r w:rsidRPr="00A0036B">
        <w:t>]</w:t>
      </w:r>
    </w:p>
    <w:p w14:paraId="4D53BBD1" w14:textId="45EA6A75" w:rsidR="00136753" w:rsidRPr="00A0036B" w:rsidRDefault="00136753" w:rsidP="00136753">
      <w:pPr>
        <w:pStyle w:val="Body"/>
        <w:rPr>
          <w:lang w:eastAsia="en-GB"/>
        </w:rPr>
      </w:pPr>
      <w:r w:rsidRPr="00A0036B">
        <w:t xml:space="preserve">The reason </w:t>
      </w:r>
      <w:r w:rsidRPr="00A0036B">
        <w:rPr>
          <w:rStyle w:val="Literal"/>
        </w:rPr>
        <w:t>sort_by_key</w:t>
      </w:r>
      <w:r w:rsidRPr="00A0036B">
        <w:t xml:space="preserve"> is defined to take an </w:t>
      </w:r>
      <w:r w:rsidRPr="00A0036B">
        <w:rPr>
          <w:rStyle w:val="Literal"/>
        </w:rPr>
        <w:t>FnMut</w:t>
      </w:r>
      <w:r w:rsidRPr="00A0036B">
        <w:t xml:space="preserve"> closure is that it calls the closure multiple times: once for each item in the slice. The closure </w:t>
      </w:r>
      <w:r w:rsidRPr="00A0036B">
        <w:rPr>
          <w:rStyle w:val="Literal"/>
        </w:rPr>
        <w:t>|r| r.width</w:t>
      </w:r>
      <w:r w:rsidRPr="00A0036B">
        <w:rPr>
          <w:lang w:eastAsia="en-GB"/>
        </w:rPr>
        <w:t xml:space="preserve"> doesn’t capture, mutate, or move anything </w:t>
      </w:r>
      <w:r w:rsidR="0045357E" w:rsidRPr="0045357E">
        <w:rPr>
          <w:lang w:eastAsia="en-GB"/>
        </w:rPr>
        <w:t xml:space="preserve">out </w:t>
      </w:r>
      <w:r w:rsidRPr="00A0036B">
        <w:rPr>
          <w:lang w:eastAsia="en-GB"/>
        </w:rPr>
        <w:t>from its environment, so it meets the trait bound requirements.</w:t>
      </w:r>
      <w:r w:rsidR="00DE060E">
        <w:fldChar w:fldCharType="begin"/>
      </w:r>
      <w:r w:rsidR="00DE060E">
        <w:instrText xml:space="preserve"> XE "FnMut trait startRange" </w:instrText>
      </w:r>
      <w:r w:rsidR="00DE060E">
        <w:fldChar w:fldCharType="end"/>
      </w:r>
    </w:p>
    <w:p w14:paraId="20591FDD" w14:textId="4D02F487" w:rsidR="00136753" w:rsidRPr="00A0036B" w:rsidRDefault="00DE060E" w:rsidP="00136753">
      <w:pPr>
        <w:pStyle w:val="Body"/>
        <w:rPr>
          <w:lang w:eastAsia="en-GB"/>
        </w:rPr>
      </w:pPr>
      <w:r>
        <w:fldChar w:fldCharType="begin"/>
      </w:r>
      <w:r>
        <w:instrText xml:space="preserve"> XE "FnOnce trait startRange" </w:instrText>
      </w:r>
      <w:r>
        <w:fldChar w:fldCharType="end"/>
      </w:r>
      <w:r w:rsidR="00136753" w:rsidRPr="00A0036B">
        <w:rPr>
          <w:lang w:eastAsia="en-GB"/>
        </w:rPr>
        <w:t>In contrast, Listing 13-</w:t>
      </w:r>
      <w:r w:rsidR="00FC626B" w:rsidRPr="00A0036B">
        <w:rPr>
          <w:lang w:eastAsia="en-GB"/>
        </w:rPr>
        <w:t>8</w:t>
      </w:r>
      <w:r w:rsidR="00136753" w:rsidRPr="00A0036B">
        <w:rPr>
          <w:lang w:eastAsia="en-GB"/>
        </w:rPr>
        <w:t xml:space="preserve"> shows an example of a closure that implements just the </w:t>
      </w:r>
      <w:r w:rsidR="00136753" w:rsidRPr="00A0036B">
        <w:rPr>
          <w:rStyle w:val="Literal"/>
        </w:rPr>
        <w:t>FnOnce</w:t>
      </w:r>
      <w:r w:rsidR="00136753" w:rsidRPr="00A0036B">
        <w:t xml:space="preserve"> trait, because it moves a value out of the environment. The compiler won’t let us use this closure with </w:t>
      </w:r>
      <w:r w:rsidR="00136753" w:rsidRPr="00A0036B">
        <w:rPr>
          <w:rStyle w:val="Literal"/>
        </w:rPr>
        <w:t>sort_by_key</w:t>
      </w:r>
      <w:r w:rsidR="002E7C6E">
        <w:rPr>
          <w:lang w:eastAsia="en-GB"/>
        </w:rPr>
        <w:t>.</w:t>
      </w:r>
    </w:p>
    <w:p w14:paraId="16281A15" w14:textId="481AB6F5" w:rsidR="00136753" w:rsidRPr="00A0036B" w:rsidRDefault="00136753" w:rsidP="002A653B">
      <w:pPr>
        <w:pStyle w:val="CodeLabel"/>
        <w:rPr>
          <w:lang w:eastAsia="en-GB"/>
        </w:rPr>
      </w:pPr>
      <w:r w:rsidRPr="00A0036B">
        <w:rPr>
          <w:lang w:eastAsia="en-GB"/>
        </w:rPr>
        <w:t>src/main.rs</w:t>
      </w:r>
    </w:p>
    <w:p w14:paraId="3350CF8B" w14:textId="10C0265B" w:rsidR="004F6BCF" w:rsidRPr="00A72A99" w:rsidRDefault="004F6BCF" w:rsidP="00136753">
      <w:pPr>
        <w:pStyle w:val="Code"/>
        <w:rPr>
          <w:rStyle w:val="LiteralGray"/>
        </w:rPr>
      </w:pPr>
      <w:r w:rsidRPr="00A72A99">
        <w:rPr>
          <w:rStyle w:val="LiteralGray"/>
        </w:rPr>
        <w:t>--snip--</w:t>
      </w:r>
    </w:p>
    <w:p w14:paraId="36ABCA55" w14:textId="77777777" w:rsidR="00136753" w:rsidRPr="00A72A99" w:rsidRDefault="00136753" w:rsidP="00136753">
      <w:pPr>
        <w:pStyle w:val="Code"/>
        <w:rPr>
          <w:rStyle w:val="LiteralGray"/>
        </w:rPr>
      </w:pPr>
    </w:p>
    <w:p w14:paraId="777DE3CF" w14:textId="0EAC1A9C" w:rsidR="00136753" w:rsidRPr="00A72A99" w:rsidRDefault="00136753" w:rsidP="00136753">
      <w:pPr>
        <w:pStyle w:val="Code"/>
        <w:rPr>
          <w:rStyle w:val="LiteralGray"/>
        </w:rPr>
      </w:pPr>
      <w:r w:rsidRPr="00A72A99">
        <w:rPr>
          <w:rStyle w:val="LiteralGray"/>
        </w:rPr>
        <w:t>fn main() {</w:t>
      </w:r>
    </w:p>
    <w:p w14:paraId="33998099" w14:textId="73521941" w:rsidR="00136753" w:rsidRPr="00A72A99" w:rsidRDefault="00136753" w:rsidP="00136753">
      <w:pPr>
        <w:pStyle w:val="Code"/>
        <w:rPr>
          <w:rStyle w:val="LiteralGray"/>
        </w:rPr>
      </w:pPr>
      <w:r w:rsidRPr="00A72A99">
        <w:rPr>
          <w:rStyle w:val="LiteralGray"/>
        </w:rPr>
        <w:t xml:space="preserve">    let mut list = [</w:t>
      </w:r>
    </w:p>
    <w:p w14:paraId="22E745ED" w14:textId="1A76E166" w:rsidR="00136753" w:rsidRPr="00A72A99" w:rsidRDefault="00136753" w:rsidP="00136753">
      <w:pPr>
        <w:pStyle w:val="Code"/>
        <w:rPr>
          <w:rStyle w:val="LiteralGray"/>
        </w:rPr>
      </w:pPr>
      <w:r w:rsidRPr="00A72A99">
        <w:rPr>
          <w:rStyle w:val="LiteralGray"/>
        </w:rPr>
        <w:t xml:space="preserve">        Rectangle { width: 10, height: 1 },</w:t>
      </w:r>
    </w:p>
    <w:p w14:paraId="1D724E7F" w14:textId="1C908D05" w:rsidR="00136753" w:rsidRPr="00A72A99" w:rsidRDefault="00136753" w:rsidP="00136753">
      <w:pPr>
        <w:pStyle w:val="Code"/>
        <w:rPr>
          <w:rStyle w:val="LiteralGray"/>
        </w:rPr>
      </w:pPr>
      <w:r w:rsidRPr="00A72A99">
        <w:rPr>
          <w:rStyle w:val="LiteralGray"/>
        </w:rPr>
        <w:t xml:space="preserve">        Rectangle { width: 3, height: 5 },</w:t>
      </w:r>
    </w:p>
    <w:p w14:paraId="453A16DC" w14:textId="298A7B39" w:rsidR="00136753" w:rsidRPr="00A72A99" w:rsidRDefault="00136753" w:rsidP="00136753">
      <w:pPr>
        <w:pStyle w:val="Code"/>
        <w:rPr>
          <w:rStyle w:val="LiteralGray"/>
        </w:rPr>
      </w:pPr>
      <w:r w:rsidRPr="00A72A99">
        <w:rPr>
          <w:rStyle w:val="LiteralGray"/>
        </w:rPr>
        <w:t xml:space="preserve">        Rectangle { width: 7, height: 12 },</w:t>
      </w:r>
    </w:p>
    <w:p w14:paraId="608BBCA7" w14:textId="212F8D0A" w:rsidR="00136753" w:rsidRPr="00A72A99" w:rsidRDefault="00136753" w:rsidP="00136753">
      <w:pPr>
        <w:pStyle w:val="Code"/>
        <w:rPr>
          <w:rStyle w:val="LiteralGray"/>
        </w:rPr>
      </w:pPr>
      <w:r w:rsidRPr="00A72A99">
        <w:rPr>
          <w:rStyle w:val="LiteralGray"/>
        </w:rPr>
        <w:t xml:space="preserve">    ];</w:t>
      </w:r>
    </w:p>
    <w:p w14:paraId="6BD13E7D" w14:textId="77777777" w:rsidR="00136753" w:rsidRPr="00A0036B" w:rsidRDefault="00136753" w:rsidP="00136753">
      <w:pPr>
        <w:pStyle w:val="Code"/>
      </w:pPr>
    </w:p>
    <w:p w14:paraId="555729DC" w14:textId="3E84DC0D" w:rsidR="00136753" w:rsidRPr="00A0036B" w:rsidRDefault="00136753" w:rsidP="00136753">
      <w:pPr>
        <w:pStyle w:val="Code"/>
      </w:pPr>
      <w:r w:rsidRPr="00A0036B">
        <w:t xml:space="preserve">    let mut sort_operations = vec![];</w:t>
      </w:r>
    </w:p>
    <w:p w14:paraId="0BEDBEDB" w14:textId="7CE4C343" w:rsidR="00136753" w:rsidRPr="00A0036B" w:rsidRDefault="00136753" w:rsidP="00136753">
      <w:pPr>
        <w:pStyle w:val="Code"/>
      </w:pPr>
      <w:r w:rsidRPr="00A0036B">
        <w:t xml:space="preserve">    let value = String::from("by key called");</w:t>
      </w:r>
    </w:p>
    <w:p w14:paraId="3ABF9A8C" w14:textId="77777777" w:rsidR="00136753" w:rsidRPr="00A0036B" w:rsidRDefault="00136753" w:rsidP="00136753">
      <w:pPr>
        <w:pStyle w:val="Code"/>
      </w:pPr>
    </w:p>
    <w:p w14:paraId="6398AF2B" w14:textId="465ECD31" w:rsidR="00136753" w:rsidRPr="00A0036B" w:rsidRDefault="00136753" w:rsidP="00136753">
      <w:pPr>
        <w:pStyle w:val="Code"/>
      </w:pPr>
      <w:r w:rsidRPr="00A0036B">
        <w:t xml:space="preserve">    list.sort_by_key(|r| {</w:t>
      </w:r>
    </w:p>
    <w:p w14:paraId="7384FB4E" w14:textId="3B83E697" w:rsidR="00136753" w:rsidRPr="00A0036B" w:rsidRDefault="00136753" w:rsidP="00136753">
      <w:pPr>
        <w:pStyle w:val="Code"/>
      </w:pPr>
      <w:r w:rsidRPr="00A0036B">
        <w:t xml:space="preserve">        sort_operations.push(value);</w:t>
      </w:r>
    </w:p>
    <w:p w14:paraId="4FA9D4BF" w14:textId="6AF7F378" w:rsidR="00136753" w:rsidRPr="00A0036B" w:rsidRDefault="00136753" w:rsidP="00136753">
      <w:pPr>
        <w:pStyle w:val="Code"/>
      </w:pPr>
      <w:r w:rsidRPr="00A0036B">
        <w:t xml:space="preserve">        r.width</w:t>
      </w:r>
    </w:p>
    <w:p w14:paraId="41539581" w14:textId="5C2FFD83" w:rsidR="00136753" w:rsidRPr="00A0036B" w:rsidRDefault="00136753" w:rsidP="00136753">
      <w:pPr>
        <w:pStyle w:val="Code"/>
      </w:pPr>
      <w:r w:rsidRPr="00A0036B">
        <w:t xml:space="preserve">    });</w:t>
      </w:r>
    </w:p>
    <w:p w14:paraId="3E9B41D7" w14:textId="377D36B3" w:rsidR="00136753" w:rsidRPr="00A72A99" w:rsidRDefault="00136753" w:rsidP="00136753">
      <w:pPr>
        <w:pStyle w:val="Code"/>
        <w:rPr>
          <w:rStyle w:val="LiteralGray"/>
        </w:rPr>
      </w:pPr>
      <w:r w:rsidRPr="00A72A99">
        <w:rPr>
          <w:rStyle w:val="LiteralGray"/>
        </w:rPr>
        <w:t xml:space="preserve">    println!("{:#?}", list);</w:t>
      </w:r>
    </w:p>
    <w:p w14:paraId="6539B5FC" w14:textId="77777777" w:rsidR="00136753" w:rsidRPr="00A72A99" w:rsidRDefault="00136753" w:rsidP="00136753">
      <w:pPr>
        <w:pStyle w:val="Code"/>
        <w:rPr>
          <w:rStyle w:val="LiteralGray"/>
        </w:rPr>
      </w:pPr>
      <w:r w:rsidRPr="00A72A99">
        <w:rPr>
          <w:rStyle w:val="LiteralGray"/>
        </w:rPr>
        <w:t>}</w:t>
      </w:r>
    </w:p>
    <w:p w14:paraId="72077F6D" w14:textId="7C745BEF" w:rsidR="00136753" w:rsidRPr="00A0036B" w:rsidRDefault="00136753" w:rsidP="002A653B">
      <w:pPr>
        <w:pStyle w:val="CodeListingCaption"/>
        <w:rPr>
          <w:lang w:eastAsia="en-GB"/>
        </w:rPr>
      </w:pPr>
      <w:r w:rsidRPr="00A0036B">
        <w:t xml:space="preserve">Attempting to use an </w:t>
      </w:r>
      <w:r w:rsidRPr="00A0036B">
        <w:rPr>
          <w:rStyle w:val="Literal"/>
        </w:rPr>
        <w:t>FnOnce</w:t>
      </w:r>
      <w:r w:rsidRPr="00A0036B">
        <w:t xml:space="preserve"> closure with </w:t>
      </w:r>
      <w:r w:rsidRPr="00A0036B">
        <w:rPr>
          <w:rStyle w:val="Literal"/>
        </w:rPr>
        <w:t>sort_by_key</w:t>
      </w:r>
    </w:p>
    <w:p w14:paraId="24B0749B" w14:textId="69ABB188" w:rsidR="00136753" w:rsidRPr="00A0036B" w:rsidRDefault="00136753" w:rsidP="00136753">
      <w:pPr>
        <w:pStyle w:val="Body"/>
        <w:rPr>
          <w:lang w:eastAsia="en-GB"/>
        </w:rPr>
      </w:pPr>
      <w:r w:rsidRPr="00A0036B">
        <w:rPr>
          <w:lang w:eastAsia="en-GB"/>
        </w:rPr>
        <w:t xml:space="preserve">This is a contrived, convoluted way (that doesn’t work) to try and count the number of times </w:t>
      </w:r>
      <w:r w:rsidRPr="00A0036B">
        <w:rPr>
          <w:rStyle w:val="Literal"/>
        </w:rPr>
        <w:t>sort_by_key</w:t>
      </w:r>
      <w:r w:rsidRPr="00A0036B">
        <w:t xml:space="preserve"> gets called when sorting </w:t>
      </w:r>
      <w:r w:rsidRPr="00A0036B">
        <w:rPr>
          <w:rStyle w:val="Literal"/>
        </w:rPr>
        <w:t>list</w:t>
      </w:r>
      <w:r w:rsidRPr="00A0036B">
        <w:t xml:space="preserve">. This code attempts to do this counting by pushing </w:t>
      </w:r>
      <w:r w:rsidRPr="00A0036B">
        <w:rPr>
          <w:rStyle w:val="Literal"/>
        </w:rPr>
        <w:t>value</w:t>
      </w:r>
      <w:r w:rsidRPr="00A0036B">
        <w:t xml:space="preserve">—a </w:t>
      </w:r>
      <w:r w:rsidRPr="00A0036B">
        <w:rPr>
          <w:rStyle w:val="Literal"/>
        </w:rPr>
        <w:t>String</w:t>
      </w:r>
      <w:r w:rsidRPr="00A0036B">
        <w:t xml:space="preserve"> from the closure’s environment—into the </w:t>
      </w:r>
      <w:r w:rsidRPr="00A0036B">
        <w:rPr>
          <w:rStyle w:val="Literal"/>
        </w:rPr>
        <w:t>sort_operations</w:t>
      </w:r>
      <w:r w:rsidRPr="00A0036B">
        <w:t xml:space="preserve"> vector. The closure captures </w:t>
      </w:r>
      <w:r w:rsidRPr="00A0036B">
        <w:rPr>
          <w:rStyle w:val="Literal"/>
        </w:rPr>
        <w:t>value</w:t>
      </w:r>
      <w:r w:rsidRPr="00A0036B">
        <w:t xml:space="preserve"> </w:t>
      </w:r>
      <w:r w:rsidR="002E7C6E">
        <w:t xml:space="preserve">and </w:t>
      </w:r>
      <w:r w:rsidRPr="00A0036B">
        <w:t xml:space="preserve">then moves </w:t>
      </w:r>
      <w:r w:rsidRPr="00A0036B">
        <w:rPr>
          <w:rStyle w:val="Literal"/>
        </w:rPr>
        <w:t>value</w:t>
      </w:r>
      <w:r w:rsidRPr="00A0036B">
        <w:t xml:space="preserve"> out of the closure by transferring ownership of </w:t>
      </w:r>
      <w:r w:rsidRPr="00A0036B">
        <w:rPr>
          <w:rStyle w:val="Literal"/>
        </w:rPr>
        <w:t>value</w:t>
      </w:r>
      <w:r w:rsidRPr="00A0036B">
        <w:t xml:space="preserve"> to the </w:t>
      </w:r>
      <w:r w:rsidRPr="00A0036B">
        <w:rPr>
          <w:rStyle w:val="Literal"/>
        </w:rPr>
        <w:t>sort_operations</w:t>
      </w:r>
      <w:r w:rsidRPr="00A0036B">
        <w:t xml:space="preserve"> vector. This closure can be called once; trying to call it a second time wouldn’t work because </w:t>
      </w:r>
      <w:r w:rsidRPr="00A0036B">
        <w:rPr>
          <w:rStyle w:val="Literal"/>
        </w:rPr>
        <w:t>value</w:t>
      </w:r>
      <w:r w:rsidRPr="00A0036B">
        <w:t xml:space="preserve"> would no longer be in the environment to be pushed into </w:t>
      </w:r>
      <w:r w:rsidRPr="00A0036B">
        <w:rPr>
          <w:rStyle w:val="Literal"/>
        </w:rPr>
        <w:t>sort_operations</w:t>
      </w:r>
      <w:r w:rsidRPr="00A0036B">
        <w:t xml:space="preserve"> again! Therefore, this closure only implements </w:t>
      </w:r>
      <w:r w:rsidRPr="00A0036B">
        <w:rPr>
          <w:rStyle w:val="Literal"/>
        </w:rPr>
        <w:t>FnOnce</w:t>
      </w:r>
      <w:r w:rsidRPr="00A0036B">
        <w:t xml:space="preserve">. When we try to compile this code, we get this error that </w:t>
      </w:r>
      <w:r w:rsidRPr="00A0036B">
        <w:rPr>
          <w:rStyle w:val="Literal"/>
        </w:rPr>
        <w:t>value</w:t>
      </w:r>
      <w:r w:rsidRPr="00A0036B">
        <w:t xml:space="preserve"> can’t be moved out of the closure because the closure must implement </w:t>
      </w:r>
      <w:r w:rsidRPr="00A0036B">
        <w:rPr>
          <w:rStyle w:val="Literal"/>
        </w:rPr>
        <w:t>FnMut</w:t>
      </w:r>
      <w:r w:rsidRPr="00A0036B">
        <w:rPr>
          <w:lang w:eastAsia="en-GB"/>
        </w:rPr>
        <w:t>:</w:t>
      </w:r>
    </w:p>
    <w:p w14:paraId="1D2BCFC2" w14:textId="77777777" w:rsidR="00D52C78" w:rsidRDefault="00136753" w:rsidP="00094A03">
      <w:pPr>
        <w:pStyle w:val="CodeWide"/>
      </w:pPr>
      <w:r w:rsidRPr="00A0036B">
        <w:t>error[E0507]: cannot move out of `value`, a captured variable in an `FnMut`</w:t>
      </w:r>
    </w:p>
    <w:p w14:paraId="20762977" w14:textId="28DDF817" w:rsidR="00136753" w:rsidRPr="00A0036B" w:rsidRDefault="00136753" w:rsidP="00094A03">
      <w:pPr>
        <w:pStyle w:val="CodeWide"/>
      </w:pPr>
      <w:r w:rsidRPr="00A0036B">
        <w:t>closure</w:t>
      </w:r>
    </w:p>
    <w:p w14:paraId="702174D2" w14:textId="1057459C" w:rsidR="00136753" w:rsidRPr="00A0036B" w:rsidRDefault="00136753" w:rsidP="00094A03">
      <w:pPr>
        <w:pStyle w:val="CodeWide"/>
      </w:pPr>
      <w:r w:rsidRPr="00A0036B">
        <w:t xml:space="preserve">  --&gt; src/main.rs:18:30</w:t>
      </w:r>
    </w:p>
    <w:p w14:paraId="4E8B9E24" w14:textId="3994A553" w:rsidR="00136753" w:rsidRPr="00A0036B" w:rsidRDefault="00136753" w:rsidP="00094A03">
      <w:pPr>
        <w:pStyle w:val="CodeWide"/>
      </w:pPr>
      <w:r w:rsidRPr="00A0036B">
        <w:t xml:space="preserve">   |</w:t>
      </w:r>
    </w:p>
    <w:p w14:paraId="5D3E9CAC" w14:textId="5957F9F1" w:rsidR="00136753" w:rsidRPr="00A0036B" w:rsidRDefault="00136753" w:rsidP="00094A03">
      <w:pPr>
        <w:pStyle w:val="CodeWide"/>
      </w:pPr>
      <w:r w:rsidRPr="00A0036B">
        <w:t>15 |       let value = String::from("by key called");</w:t>
      </w:r>
    </w:p>
    <w:p w14:paraId="460D6B45" w14:textId="34159E20" w:rsidR="00136753" w:rsidRPr="00A0036B" w:rsidRDefault="00136753" w:rsidP="00094A03">
      <w:pPr>
        <w:pStyle w:val="CodeWide"/>
      </w:pPr>
      <w:r w:rsidRPr="00A0036B">
        <w:t xml:space="preserve">   |           ----- captured outer variable</w:t>
      </w:r>
    </w:p>
    <w:p w14:paraId="0BD9086B" w14:textId="4868CB26" w:rsidR="00136753" w:rsidRPr="00A0036B" w:rsidRDefault="00136753" w:rsidP="00094A03">
      <w:pPr>
        <w:pStyle w:val="CodeWide"/>
      </w:pPr>
      <w:r w:rsidRPr="00A0036B">
        <w:lastRenderedPageBreak/>
        <w:t>16 |</w:t>
      </w:r>
    </w:p>
    <w:p w14:paraId="202495E3" w14:textId="48A4616E" w:rsidR="00136753" w:rsidRPr="00A0036B" w:rsidRDefault="00136753" w:rsidP="00094A03">
      <w:pPr>
        <w:pStyle w:val="CodeWide"/>
      </w:pPr>
      <w:r w:rsidRPr="00A0036B">
        <w:t>17 |       list.sort_by_key(|r| {</w:t>
      </w:r>
    </w:p>
    <w:p w14:paraId="3696F4F7" w14:textId="751C295D" w:rsidR="00136753" w:rsidRPr="00A0036B" w:rsidRDefault="00136753" w:rsidP="00094A03">
      <w:pPr>
        <w:pStyle w:val="CodeWide"/>
      </w:pPr>
      <w:r w:rsidRPr="00A0036B">
        <w:t xml:space="preserve">   |  ______________________-</w:t>
      </w:r>
    </w:p>
    <w:p w14:paraId="584076DB" w14:textId="405E0836" w:rsidR="00136753" w:rsidRPr="00A0036B" w:rsidRDefault="00136753" w:rsidP="00094A03">
      <w:pPr>
        <w:pStyle w:val="CodeWide"/>
      </w:pPr>
      <w:r w:rsidRPr="00A0036B">
        <w:t>18 | |         sort_operations.push(value);</w:t>
      </w:r>
    </w:p>
    <w:p w14:paraId="1D5A562F" w14:textId="668363F8" w:rsidR="00561A4C" w:rsidRDefault="00136753" w:rsidP="00094A03">
      <w:pPr>
        <w:pStyle w:val="CodeWide"/>
      </w:pPr>
      <w:r w:rsidRPr="00A0036B">
        <w:t xml:space="preserve">   | |                              ^^^^^ move occurs because `value` has</w:t>
      </w:r>
    </w:p>
    <w:p w14:paraId="3C1C8234" w14:textId="1187AF3C" w:rsidR="00136753" w:rsidRPr="00A0036B" w:rsidRDefault="00136753" w:rsidP="00094A03">
      <w:pPr>
        <w:pStyle w:val="CodeWide"/>
      </w:pPr>
      <w:r w:rsidRPr="00A0036B">
        <w:t>type `String`, which does not implement the `Copy` trait</w:t>
      </w:r>
    </w:p>
    <w:p w14:paraId="2CBBEC25" w14:textId="518DC4E8" w:rsidR="00136753" w:rsidRPr="00A0036B" w:rsidRDefault="00136753" w:rsidP="00094A03">
      <w:pPr>
        <w:pStyle w:val="CodeWide"/>
      </w:pPr>
      <w:r w:rsidRPr="00A0036B">
        <w:t>19 | |         r.width</w:t>
      </w:r>
    </w:p>
    <w:p w14:paraId="405F0675" w14:textId="7A368695" w:rsidR="00136753" w:rsidRPr="00A0036B" w:rsidRDefault="00136753" w:rsidP="00094A03">
      <w:pPr>
        <w:pStyle w:val="CodeWide"/>
      </w:pPr>
      <w:r w:rsidRPr="00A0036B">
        <w:t>20 | |     });</w:t>
      </w:r>
    </w:p>
    <w:p w14:paraId="18878721" w14:textId="4BA5F420" w:rsidR="00136753" w:rsidRPr="00A0036B" w:rsidRDefault="00136753" w:rsidP="00094A03">
      <w:pPr>
        <w:pStyle w:val="CodeWide"/>
      </w:pPr>
      <w:r w:rsidRPr="00A0036B">
        <w:t xml:space="preserve">   | |_____- captured by this `FnMut` closure</w:t>
      </w:r>
    </w:p>
    <w:p w14:paraId="2257C18D" w14:textId="64CC30AA" w:rsidR="00136753" w:rsidRPr="00A0036B" w:rsidRDefault="00136753" w:rsidP="00136753">
      <w:pPr>
        <w:pStyle w:val="Body"/>
        <w:rPr>
          <w:lang w:eastAsia="en-GB"/>
        </w:rPr>
      </w:pPr>
      <w:r w:rsidRPr="00A0036B">
        <w:t xml:space="preserve">The error points to the line in the closure body that moves </w:t>
      </w:r>
      <w:r w:rsidRPr="00A0036B">
        <w:rPr>
          <w:rStyle w:val="Literal"/>
        </w:rPr>
        <w:t>value</w:t>
      </w:r>
      <w:r w:rsidRPr="00A0036B">
        <w:t xml:space="preserve"> out of the environment.</w:t>
      </w:r>
      <w:r w:rsidR="00DE060E">
        <w:fldChar w:fldCharType="begin"/>
      </w:r>
      <w:r w:rsidR="00DE060E">
        <w:instrText xml:space="preserve"> XE "FnOnce trait endRange" </w:instrText>
      </w:r>
      <w:r w:rsidR="00DE060E">
        <w:fldChar w:fldCharType="end"/>
      </w:r>
      <w:r w:rsidRPr="00A0036B">
        <w:t xml:space="preserve"> To fix this, we need to change the closure body so that it doesn’t move values out of the environment. </w:t>
      </w:r>
      <w:r w:rsidR="00245677">
        <w:t>K</w:t>
      </w:r>
      <w:r w:rsidRPr="00A0036B">
        <w:t xml:space="preserve">eeping a counter in the environment and incrementing its value in the closure body is a more straightforward way to </w:t>
      </w:r>
      <w:r w:rsidR="00245677" w:rsidRPr="00245677">
        <w:t xml:space="preserve">count the number of times </w:t>
      </w:r>
      <w:r w:rsidR="00245677" w:rsidRPr="00A72A99">
        <w:rPr>
          <w:rStyle w:val="Literal"/>
        </w:rPr>
        <w:t>sort_by_key</w:t>
      </w:r>
      <w:r w:rsidR="00245677" w:rsidRPr="00245677">
        <w:t xml:space="preserve"> is called</w:t>
      </w:r>
      <w:r w:rsidRPr="00A0036B">
        <w:t>. The closure in Listing 13-</w:t>
      </w:r>
      <w:r w:rsidR="00FC626B" w:rsidRPr="00A0036B">
        <w:t>9</w:t>
      </w:r>
      <w:r w:rsidRPr="00A0036B">
        <w:t xml:space="preserve"> works with </w:t>
      </w:r>
      <w:r w:rsidRPr="00A0036B">
        <w:rPr>
          <w:rStyle w:val="Literal"/>
        </w:rPr>
        <w:t>sort_by_key</w:t>
      </w:r>
      <w:r w:rsidRPr="00A0036B">
        <w:t xml:space="preserve"> because it is only capturing a mutable reference to the </w:t>
      </w:r>
      <w:r w:rsidRPr="00A0036B">
        <w:rPr>
          <w:rStyle w:val="Literal"/>
        </w:rPr>
        <w:t>num_sort_operations</w:t>
      </w:r>
      <w:r w:rsidRPr="00A0036B">
        <w:rPr>
          <w:lang w:eastAsia="en-GB"/>
        </w:rPr>
        <w:t xml:space="preserve"> counter and can therefore be called more than once</w:t>
      </w:r>
      <w:r w:rsidR="002E7C6E">
        <w:rPr>
          <w:lang w:eastAsia="en-GB"/>
        </w:rPr>
        <w:t>.</w:t>
      </w:r>
    </w:p>
    <w:p w14:paraId="1BA8F96B" w14:textId="0F3BE7D8" w:rsidR="00136753" w:rsidRPr="00A0036B" w:rsidRDefault="00136753" w:rsidP="002A653B">
      <w:pPr>
        <w:pStyle w:val="CodeLabel"/>
        <w:rPr>
          <w:lang w:eastAsia="en-GB"/>
        </w:rPr>
      </w:pPr>
      <w:r w:rsidRPr="00A0036B">
        <w:rPr>
          <w:lang w:eastAsia="en-GB"/>
        </w:rPr>
        <w:t>src/main.rs</w:t>
      </w:r>
    </w:p>
    <w:p w14:paraId="77F96093" w14:textId="5D82467A" w:rsidR="00124CD0" w:rsidRPr="00A72A99" w:rsidRDefault="00124CD0" w:rsidP="00136753">
      <w:pPr>
        <w:pStyle w:val="Code"/>
        <w:rPr>
          <w:rStyle w:val="LiteralGray"/>
        </w:rPr>
      </w:pPr>
      <w:r w:rsidRPr="00A72A99">
        <w:rPr>
          <w:rStyle w:val="LiteralGray"/>
        </w:rPr>
        <w:t>--snip--</w:t>
      </w:r>
    </w:p>
    <w:p w14:paraId="4D52CC86" w14:textId="77777777" w:rsidR="00136753" w:rsidRPr="00A72A99" w:rsidRDefault="00136753" w:rsidP="00136753">
      <w:pPr>
        <w:pStyle w:val="Code"/>
        <w:rPr>
          <w:rStyle w:val="LiteralGray"/>
        </w:rPr>
      </w:pPr>
    </w:p>
    <w:p w14:paraId="7C7D215E" w14:textId="73C177A7" w:rsidR="00136753" w:rsidRPr="00A72A99" w:rsidRDefault="00136753" w:rsidP="00136753">
      <w:pPr>
        <w:pStyle w:val="Code"/>
        <w:rPr>
          <w:rStyle w:val="LiteralGray"/>
        </w:rPr>
      </w:pPr>
      <w:r w:rsidRPr="00A72A99">
        <w:rPr>
          <w:rStyle w:val="LiteralGray"/>
        </w:rPr>
        <w:t>fn main() {</w:t>
      </w:r>
    </w:p>
    <w:p w14:paraId="319B9592" w14:textId="57C3D8A6" w:rsidR="00124CD0" w:rsidRPr="00A0036B" w:rsidRDefault="00136753" w:rsidP="00124CD0">
      <w:pPr>
        <w:pStyle w:val="Code"/>
      </w:pPr>
      <w:r w:rsidRPr="00A72A99">
        <w:rPr>
          <w:rStyle w:val="LiteralGray"/>
        </w:rPr>
        <w:t xml:space="preserve">    </w:t>
      </w:r>
      <w:r w:rsidR="00124CD0" w:rsidRPr="00A72A99">
        <w:rPr>
          <w:rStyle w:val="LiteralGray"/>
        </w:rPr>
        <w:t>--snip--</w:t>
      </w:r>
    </w:p>
    <w:p w14:paraId="0A07E5B7" w14:textId="77777777" w:rsidR="00136753" w:rsidRPr="00A0036B" w:rsidRDefault="00136753" w:rsidP="00124CD0">
      <w:pPr>
        <w:pStyle w:val="Code"/>
      </w:pPr>
    </w:p>
    <w:p w14:paraId="6C045DC4" w14:textId="360B1826" w:rsidR="00136753" w:rsidRPr="00A0036B" w:rsidRDefault="00136753" w:rsidP="00136753">
      <w:pPr>
        <w:pStyle w:val="Code"/>
      </w:pPr>
      <w:r w:rsidRPr="00A0036B">
        <w:t xml:space="preserve">    let mut num_sort_operations = 0;</w:t>
      </w:r>
    </w:p>
    <w:p w14:paraId="7E8E228F" w14:textId="19A715C5" w:rsidR="00136753" w:rsidRPr="00A0036B" w:rsidRDefault="00136753" w:rsidP="00136753">
      <w:pPr>
        <w:pStyle w:val="Code"/>
      </w:pPr>
      <w:r w:rsidRPr="00A0036B">
        <w:t xml:space="preserve">    list.sort_by_key(|r| {</w:t>
      </w:r>
    </w:p>
    <w:p w14:paraId="2DD0B99E" w14:textId="4EC2CD02" w:rsidR="00136753" w:rsidRPr="00A0036B" w:rsidRDefault="00136753" w:rsidP="00136753">
      <w:pPr>
        <w:pStyle w:val="Code"/>
      </w:pPr>
      <w:r w:rsidRPr="00A0036B">
        <w:t xml:space="preserve">        num_sort_operations += 1;</w:t>
      </w:r>
    </w:p>
    <w:p w14:paraId="3B6DAB01" w14:textId="4EC8D3EB" w:rsidR="00136753" w:rsidRPr="00A0036B" w:rsidRDefault="00136753" w:rsidP="00136753">
      <w:pPr>
        <w:pStyle w:val="Code"/>
      </w:pPr>
      <w:r w:rsidRPr="00A0036B">
        <w:t xml:space="preserve">        r.width</w:t>
      </w:r>
    </w:p>
    <w:p w14:paraId="79461F93" w14:textId="0537F827" w:rsidR="00136753" w:rsidRPr="00A0036B" w:rsidRDefault="00136753" w:rsidP="00136753">
      <w:pPr>
        <w:pStyle w:val="Code"/>
      </w:pPr>
      <w:r w:rsidRPr="00A0036B">
        <w:t xml:space="preserve">    });</w:t>
      </w:r>
    </w:p>
    <w:p w14:paraId="56AAC486" w14:textId="77777777" w:rsidR="00124CD0" w:rsidRDefault="00136753" w:rsidP="00136753">
      <w:pPr>
        <w:pStyle w:val="Code"/>
      </w:pPr>
      <w:r w:rsidRPr="00A0036B">
        <w:t xml:space="preserve">    println!(</w:t>
      </w:r>
    </w:p>
    <w:p w14:paraId="458B97AE" w14:textId="77777777" w:rsidR="00124CD0" w:rsidRDefault="00124CD0" w:rsidP="00136753">
      <w:pPr>
        <w:pStyle w:val="Code"/>
      </w:pPr>
      <w:r>
        <w:t xml:space="preserve">        </w:t>
      </w:r>
      <w:r w:rsidR="00136753" w:rsidRPr="00A0036B">
        <w:t>"{:#?}, sorted in {num_sort_operations} operations",</w:t>
      </w:r>
    </w:p>
    <w:p w14:paraId="00EA647C" w14:textId="77777777" w:rsidR="00124CD0" w:rsidRDefault="00136753" w:rsidP="00136753">
      <w:pPr>
        <w:pStyle w:val="Code"/>
      </w:pPr>
      <w:r w:rsidRPr="00A0036B">
        <w:t xml:space="preserve"> </w:t>
      </w:r>
      <w:r w:rsidR="00124CD0">
        <w:t xml:space="preserve">       </w:t>
      </w:r>
      <w:r w:rsidRPr="00A0036B">
        <w:t>list</w:t>
      </w:r>
    </w:p>
    <w:p w14:paraId="12363EEB" w14:textId="43F1FA1C" w:rsidR="00136753" w:rsidRPr="00A0036B" w:rsidRDefault="00124CD0" w:rsidP="00136753">
      <w:pPr>
        <w:pStyle w:val="Code"/>
      </w:pPr>
      <w:r>
        <w:t xml:space="preserve">    </w:t>
      </w:r>
      <w:r w:rsidR="00136753" w:rsidRPr="00A0036B">
        <w:t>);</w:t>
      </w:r>
    </w:p>
    <w:p w14:paraId="4618823B" w14:textId="77777777" w:rsidR="00136753" w:rsidRPr="00A72A99" w:rsidRDefault="00136753" w:rsidP="00136753">
      <w:pPr>
        <w:pStyle w:val="Code"/>
        <w:rPr>
          <w:rStyle w:val="LiteralGray"/>
        </w:rPr>
      </w:pPr>
      <w:r w:rsidRPr="00A72A99">
        <w:rPr>
          <w:rStyle w:val="LiteralGray"/>
        </w:rPr>
        <w:t>}</w:t>
      </w:r>
    </w:p>
    <w:p w14:paraId="3548E880" w14:textId="54E65826" w:rsidR="00136753" w:rsidRPr="00A0036B" w:rsidRDefault="00136753" w:rsidP="002A653B">
      <w:pPr>
        <w:pStyle w:val="CodeListingCaption"/>
        <w:rPr>
          <w:lang w:eastAsia="en-GB"/>
        </w:rPr>
      </w:pPr>
      <w:r w:rsidRPr="00A0036B">
        <w:t xml:space="preserve">Using an </w:t>
      </w:r>
      <w:r w:rsidRPr="00A0036B">
        <w:rPr>
          <w:rStyle w:val="Literal"/>
        </w:rPr>
        <w:t>FnMut</w:t>
      </w:r>
      <w:r w:rsidRPr="00A0036B">
        <w:t xml:space="preserve"> closure with </w:t>
      </w:r>
      <w:r w:rsidRPr="00A0036B">
        <w:rPr>
          <w:rStyle w:val="Literal"/>
        </w:rPr>
        <w:t>sort_by_key</w:t>
      </w:r>
      <w:r w:rsidRPr="00A0036B">
        <w:rPr>
          <w:lang w:eastAsia="en-GB"/>
        </w:rPr>
        <w:t xml:space="preserve"> is allowed</w:t>
      </w:r>
      <w:r w:rsidR="00245677">
        <w:rPr>
          <w:lang w:eastAsia="en-GB"/>
        </w:rPr>
        <w:t>.</w:t>
      </w:r>
    </w:p>
    <w:p w14:paraId="490C52E3" w14:textId="4B873517" w:rsidR="00136753" w:rsidRPr="00A0036B" w:rsidRDefault="00136753" w:rsidP="00136753">
      <w:pPr>
        <w:pStyle w:val="Body"/>
        <w:rPr>
          <w:lang w:eastAsia="en-GB"/>
        </w:rPr>
      </w:pPr>
      <w:r w:rsidRPr="00A0036B">
        <w:rPr>
          <w:lang w:eastAsia="en-GB"/>
        </w:rPr>
        <w:t xml:space="preserve">The </w:t>
      </w:r>
      <w:r w:rsidRPr="00A0036B">
        <w:rPr>
          <w:rStyle w:val="Literal"/>
        </w:rPr>
        <w:t>Fn</w:t>
      </w:r>
      <w:r w:rsidRPr="00A0036B">
        <w:rPr>
          <w:lang w:eastAsia="en-GB"/>
        </w:rPr>
        <w:t xml:space="preserve"> traits are important when defining or using functions or types that make use of closures. In the next section, we’ll discuss iterators. Many iterator methods take closure arguments, so keep these closure details in mind as we continue!</w:t>
      </w:r>
      <w:r w:rsidR="007010B0">
        <w:fldChar w:fldCharType="begin"/>
      </w:r>
      <w:r w:rsidR="007010B0">
        <w:instrText xml:space="preserve"> XE "closures:moving ownership out of startRange" </w:instrText>
      </w:r>
      <w:r w:rsidR="007010B0">
        <w:fldChar w:fldCharType="end"/>
      </w:r>
      <w:r w:rsidR="00930A11">
        <w:fldChar w:fldCharType="begin"/>
      </w:r>
      <w:r w:rsidR="00930A11">
        <w:instrText xml:space="preserve"> XE "closures endRange" </w:instrText>
      </w:r>
      <w:r w:rsidR="00930A11">
        <w:fldChar w:fldCharType="end"/>
      </w:r>
    </w:p>
    <w:bookmarkStart w:id="5" w:name="processing-a-series-of-items-with-iterat"/>
    <w:bookmarkEnd w:id="5"/>
    <w:p w14:paraId="78D4A6E1" w14:textId="319803C7" w:rsidR="00136753" w:rsidRPr="00A0036B" w:rsidRDefault="0001015E" w:rsidP="00D74D50">
      <w:pPr>
        <w:pStyle w:val="HeadA"/>
        <w:rPr>
          <w:lang w:eastAsia="en-GB"/>
        </w:rPr>
      </w:pPr>
      <w:r>
        <w:fldChar w:fldCharType="begin"/>
      </w:r>
      <w:r>
        <w:instrText xml:space="preserve"> XE "iterators startRange" </w:instrText>
      </w:r>
      <w:r>
        <w:fldChar w:fldCharType="end"/>
      </w:r>
      <w:r w:rsidR="00136753" w:rsidRPr="00A0036B">
        <w:rPr>
          <w:lang w:eastAsia="en-GB"/>
        </w:rPr>
        <w:t>Processing a Series of Items with Iterators</w:t>
      </w:r>
    </w:p>
    <w:p w14:paraId="1112EC78" w14:textId="4D9259BB" w:rsidR="00136753" w:rsidRPr="00A0036B" w:rsidRDefault="00136753" w:rsidP="00D74D50">
      <w:pPr>
        <w:pStyle w:val="Body"/>
        <w:rPr>
          <w:lang w:eastAsia="en-GB"/>
        </w:rPr>
      </w:pPr>
      <w:r w:rsidRPr="00A0036B">
        <w:rPr>
          <w:lang w:eastAsia="en-GB"/>
        </w:rPr>
        <w:t>The iterator pattern allows you to perform some task on a sequence of items in turn. An iterator is responsible for the logic of iterating over each item and determining when the sequence has finished. When you use iterators, you don’t have to reimplement that logic yourself.</w:t>
      </w:r>
    </w:p>
    <w:p w14:paraId="1E066C45" w14:textId="5F8A87E3" w:rsidR="00136753" w:rsidRPr="00A0036B" w:rsidRDefault="00994D6E" w:rsidP="00136753">
      <w:pPr>
        <w:pStyle w:val="Body"/>
        <w:rPr>
          <w:lang w:eastAsia="en-GB"/>
        </w:rPr>
      </w:pPr>
      <w:r>
        <w:lastRenderedPageBreak/>
        <w:fldChar w:fldCharType="begin"/>
      </w:r>
      <w:r>
        <w:instrText xml:space="preserve"> XE "lazy evaluation startRange" </w:instrText>
      </w:r>
      <w:r>
        <w:fldChar w:fldCharType="end"/>
      </w:r>
      <w:r w:rsidR="00136753" w:rsidRPr="00A0036B">
        <w:t xml:space="preserve">In Rust, iterators are </w:t>
      </w:r>
      <w:r w:rsidR="00136753" w:rsidRPr="00A0036B">
        <w:rPr>
          <w:rStyle w:val="Italic"/>
        </w:rPr>
        <w:t>lazy</w:t>
      </w:r>
      <w:r w:rsidR="00136753" w:rsidRPr="00A0036B">
        <w:t xml:space="preserve">, meaning they have no effect until you call methods that </w:t>
      </w:r>
      <w:r w:rsidR="00015EC4">
        <w:fldChar w:fldCharType="begin"/>
      </w:r>
      <w:r w:rsidR="00015EC4">
        <w:instrText xml:space="preserve"> XE "</w:instrText>
      </w:r>
      <w:r w:rsidR="00015EC4" w:rsidRPr="00BE574B">
        <w:instrText>consume</w:instrText>
      </w:r>
      <w:r w:rsidR="00015EC4">
        <w:instrText xml:space="preserve"> startRange" </w:instrText>
      </w:r>
      <w:r w:rsidR="00015EC4">
        <w:fldChar w:fldCharType="end"/>
      </w:r>
      <w:r w:rsidR="00136753" w:rsidRPr="00A0036B">
        <w:t>consume the iterator to use it up. For example, the code in Listing 13-1</w:t>
      </w:r>
      <w:r w:rsidR="00FC626B" w:rsidRPr="00A0036B">
        <w:t>0</w:t>
      </w:r>
      <w:r w:rsidR="00136753" w:rsidRPr="00A0036B">
        <w:t xml:space="preserve"> creates an iterator over the items in the vector </w:t>
      </w:r>
      <w:r w:rsidR="00136753" w:rsidRPr="00A0036B">
        <w:rPr>
          <w:rStyle w:val="Literal"/>
        </w:rPr>
        <w:t>v1</w:t>
      </w:r>
      <w:r w:rsidR="00136753" w:rsidRPr="00A0036B">
        <w:t xml:space="preserve"> by calling the </w:t>
      </w:r>
      <w:r w:rsidR="00136753" w:rsidRPr="00A0036B">
        <w:rPr>
          <w:rStyle w:val="Literal"/>
        </w:rPr>
        <w:t>iter</w:t>
      </w:r>
      <w:r w:rsidR="00136753" w:rsidRPr="00A0036B">
        <w:t xml:space="preserve"> method defined on </w:t>
      </w:r>
      <w:r w:rsidR="00136753" w:rsidRPr="00A0036B">
        <w:rPr>
          <w:rStyle w:val="Literal"/>
        </w:rPr>
        <w:t>Vec&lt;T&gt;</w:t>
      </w:r>
      <w:r w:rsidR="00136753" w:rsidRPr="00A0036B">
        <w:rPr>
          <w:lang w:eastAsia="en-GB"/>
        </w:rPr>
        <w:t>. This code by itself doesn’t do anything useful.</w:t>
      </w:r>
      <w:r w:rsidR="007B411A">
        <w:fldChar w:fldCharType="begin"/>
      </w:r>
      <w:r w:rsidR="007B411A">
        <w:instrText xml:space="preserve"> XE "lazy evaluation endRange" </w:instrText>
      </w:r>
      <w:r w:rsidR="007B411A">
        <w:fldChar w:fldCharType="end"/>
      </w:r>
    </w:p>
    <w:p w14:paraId="77746123" w14:textId="6AACE167" w:rsidR="00136753" w:rsidRPr="00A0036B" w:rsidRDefault="00136753" w:rsidP="00136753">
      <w:pPr>
        <w:pStyle w:val="Code"/>
      </w:pPr>
      <w:r w:rsidRPr="00A0036B">
        <w:t>let v1 = vec![1, 2, 3];</w:t>
      </w:r>
    </w:p>
    <w:p w14:paraId="46BF8642" w14:textId="77777777" w:rsidR="00136753" w:rsidRPr="00A0036B" w:rsidRDefault="00136753" w:rsidP="00136753">
      <w:pPr>
        <w:pStyle w:val="Code"/>
      </w:pPr>
    </w:p>
    <w:p w14:paraId="3C8E6645" w14:textId="192F9474" w:rsidR="00136753" w:rsidRPr="00A0036B" w:rsidRDefault="00136753" w:rsidP="00136753">
      <w:pPr>
        <w:pStyle w:val="Code"/>
      </w:pPr>
      <w:r w:rsidRPr="00A0036B">
        <w:t>let v1_iter = v1.iter();</w:t>
      </w:r>
    </w:p>
    <w:p w14:paraId="3DF64C2B" w14:textId="4A4C6C54" w:rsidR="00136753" w:rsidRPr="00A0036B" w:rsidRDefault="00136753" w:rsidP="002A653B">
      <w:pPr>
        <w:pStyle w:val="CodeListingCaption"/>
        <w:rPr>
          <w:lang w:eastAsia="en-GB"/>
        </w:rPr>
      </w:pPr>
      <w:r w:rsidRPr="00A0036B">
        <w:rPr>
          <w:lang w:eastAsia="en-GB"/>
        </w:rPr>
        <w:t>Creating an iterator</w:t>
      </w:r>
    </w:p>
    <w:p w14:paraId="2CD4E510" w14:textId="18D6D566" w:rsidR="00136753" w:rsidRPr="00A0036B" w:rsidRDefault="00136753" w:rsidP="00136753">
      <w:pPr>
        <w:pStyle w:val="Body"/>
        <w:rPr>
          <w:lang w:eastAsia="en-GB"/>
        </w:rPr>
      </w:pPr>
      <w:r w:rsidRPr="00A0036B">
        <w:t xml:space="preserve">The iterator is stored in the </w:t>
      </w:r>
      <w:r w:rsidRPr="00A0036B">
        <w:rPr>
          <w:rStyle w:val="Literal"/>
        </w:rPr>
        <w:t>v1_iter</w:t>
      </w:r>
      <w:r w:rsidRPr="00A0036B">
        <w:t xml:space="preserve"> variable. Once we’ve created an iterator, we can use it in a variety of ways. In Listing 3-5, we iterated over an array using a </w:t>
      </w:r>
      <w:r w:rsidRPr="00A0036B">
        <w:rPr>
          <w:rStyle w:val="Literal"/>
        </w:rPr>
        <w:t>for</w:t>
      </w:r>
      <w:r w:rsidRPr="00A0036B">
        <w:rPr>
          <w:lang w:eastAsia="en-GB"/>
        </w:rPr>
        <w:t xml:space="preserve"> loop to execute some code on each of its items. Under the hood</w:t>
      </w:r>
      <w:r w:rsidR="00245677">
        <w:rPr>
          <w:lang w:eastAsia="en-GB"/>
        </w:rPr>
        <w:t>,</w:t>
      </w:r>
      <w:r w:rsidRPr="00A0036B">
        <w:rPr>
          <w:lang w:eastAsia="en-GB"/>
        </w:rPr>
        <w:t xml:space="preserve"> this implicitly created and then consumed an iterator, but we glossed over how exactly that works until now.</w:t>
      </w:r>
    </w:p>
    <w:p w14:paraId="7E646FAD" w14:textId="470C0AD5" w:rsidR="00136753" w:rsidRPr="00A0036B" w:rsidRDefault="00136753" w:rsidP="00136753">
      <w:pPr>
        <w:pStyle w:val="Body"/>
        <w:rPr>
          <w:lang w:eastAsia="en-GB"/>
        </w:rPr>
      </w:pPr>
      <w:r w:rsidRPr="00A0036B">
        <w:rPr>
          <w:lang w:eastAsia="en-GB"/>
        </w:rPr>
        <w:t>In the example in Listing 13-1</w:t>
      </w:r>
      <w:r w:rsidR="00FC626B" w:rsidRPr="00A0036B">
        <w:rPr>
          <w:lang w:eastAsia="en-GB"/>
        </w:rPr>
        <w:t>1</w:t>
      </w:r>
      <w:r w:rsidRPr="00A0036B">
        <w:rPr>
          <w:lang w:eastAsia="en-GB"/>
        </w:rPr>
        <w:t xml:space="preserve">, we separate the creation of the iterator from the use of the iterator in the </w:t>
      </w:r>
      <w:r w:rsidRPr="00A0036B">
        <w:rPr>
          <w:rStyle w:val="Literal"/>
        </w:rPr>
        <w:t>for</w:t>
      </w:r>
      <w:r w:rsidRPr="00A0036B">
        <w:t xml:space="preserve"> loop. When the </w:t>
      </w:r>
      <w:r w:rsidRPr="00A0036B">
        <w:rPr>
          <w:rStyle w:val="Literal"/>
        </w:rPr>
        <w:t>for</w:t>
      </w:r>
      <w:r w:rsidRPr="00A0036B">
        <w:t xml:space="preserve"> loop is called using the iterator in </w:t>
      </w:r>
      <w:r w:rsidRPr="00A0036B">
        <w:rPr>
          <w:rStyle w:val="Literal"/>
        </w:rPr>
        <w:t>v1_iter</w:t>
      </w:r>
      <w:r w:rsidRPr="00A0036B">
        <w:rPr>
          <w:lang w:eastAsia="en-GB"/>
        </w:rPr>
        <w:t>, each element in the iterator is used in one iteration of the loop, which prints out each value.</w:t>
      </w:r>
    </w:p>
    <w:p w14:paraId="6E1D2A05" w14:textId="2F4E763D" w:rsidR="00136753" w:rsidRPr="00A0036B" w:rsidRDefault="00136753" w:rsidP="00136753">
      <w:pPr>
        <w:pStyle w:val="Code"/>
      </w:pPr>
      <w:r w:rsidRPr="00A0036B">
        <w:t>let v1 = vec![1, 2, 3];</w:t>
      </w:r>
    </w:p>
    <w:p w14:paraId="6FE1EA7D" w14:textId="77777777" w:rsidR="00136753" w:rsidRPr="00A0036B" w:rsidRDefault="00136753" w:rsidP="00136753">
      <w:pPr>
        <w:pStyle w:val="Code"/>
      </w:pPr>
    </w:p>
    <w:p w14:paraId="48EDB42C" w14:textId="35906D82" w:rsidR="00136753" w:rsidRPr="00A0036B" w:rsidRDefault="00136753" w:rsidP="00136753">
      <w:pPr>
        <w:pStyle w:val="Code"/>
      </w:pPr>
      <w:r w:rsidRPr="00A0036B">
        <w:t>let v1_iter = v1.iter();</w:t>
      </w:r>
    </w:p>
    <w:p w14:paraId="6225D213" w14:textId="77777777" w:rsidR="00136753" w:rsidRPr="00A0036B" w:rsidRDefault="00136753" w:rsidP="00136753">
      <w:pPr>
        <w:pStyle w:val="Code"/>
      </w:pPr>
    </w:p>
    <w:p w14:paraId="5FF917CA" w14:textId="773EB02B" w:rsidR="00136753" w:rsidRPr="00A0036B" w:rsidRDefault="00136753" w:rsidP="00136753">
      <w:pPr>
        <w:pStyle w:val="Code"/>
      </w:pPr>
      <w:r w:rsidRPr="00A0036B">
        <w:t>for val in v1_iter {</w:t>
      </w:r>
    </w:p>
    <w:p w14:paraId="72128802" w14:textId="04C56062" w:rsidR="00136753" w:rsidRPr="00A0036B" w:rsidRDefault="00136753" w:rsidP="00136753">
      <w:pPr>
        <w:pStyle w:val="Code"/>
      </w:pPr>
      <w:r w:rsidRPr="00A0036B">
        <w:t xml:space="preserve">    println!("Got: {</w:t>
      </w:r>
      <w:r w:rsidR="005F5A4E">
        <w:t>val</w:t>
      </w:r>
      <w:r w:rsidRPr="00A0036B">
        <w:t>}");</w:t>
      </w:r>
    </w:p>
    <w:p w14:paraId="4BF89695" w14:textId="77777777" w:rsidR="00136753" w:rsidRPr="00A0036B" w:rsidRDefault="00136753" w:rsidP="00136753">
      <w:pPr>
        <w:pStyle w:val="Code"/>
      </w:pPr>
      <w:r w:rsidRPr="00A0036B">
        <w:t>}</w:t>
      </w:r>
    </w:p>
    <w:p w14:paraId="1AB5B4AA" w14:textId="2A1BA54C" w:rsidR="00136753" w:rsidRPr="00A0036B" w:rsidRDefault="00136753" w:rsidP="002A653B">
      <w:pPr>
        <w:pStyle w:val="CodeListingCaption"/>
        <w:rPr>
          <w:lang w:eastAsia="en-GB"/>
        </w:rPr>
      </w:pPr>
      <w:r w:rsidRPr="00A0036B">
        <w:t xml:space="preserve">Using an iterator in a </w:t>
      </w:r>
      <w:r w:rsidRPr="00A0036B">
        <w:rPr>
          <w:rStyle w:val="Literal"/>
        </w:rPr>
        <w:t>for</w:t>
      </w:r>
      <w:r w:rsidRPr="00A0036B">
        <w:rPr>
          <w:lang w:eastAsia="en-GB"/>
        </w:rPr>
        <w:t xml:space="preserve"> loop</w:t>
      </w:r>
    </w:p>
    <w:p w14:paraId="47E08BC3" w14:textId="3A33FD8E" w:rsidR="00136753" w:rsidRPr="00A0036B" w:rsidRDefault="00136753" w:rsidP="00136753">
      <w:pPr>
        <w:pStyle w:val="Body"/>
        <w:rPr>
          <w:lang w:eastAsia="en-GB"/>
        </w:rPr>
      </w:pPr>
      <w:r w:rsidRPr="00A0036B">
        <w:rPr>
          <w:lang w:eastAsia="en-GB"/>
        </w:rPr>
        <w:t>In languages that don’t have iterators provided by their standard libraries, you would likely write this same functionality by starting a variable at index 0, using that variable to index into the vector to get a value, and incrementing the variable value in a loop until it reached the total number of items in the vector.</w:t>
      </w:r>
    </w:p>
    <w:p w14:paraId="0C5EA5EA" w14:textId="025FD987" w:rsidR="00136753" w:rsidRPr="00A0036B" w:rsidRDefault="00136753" w:rsidP="00136753">
      <w:pPr>
        <w:pStyle w:val="Body"/>
        <w:rPr>
          <w:lang w:eastAsia="en-GB"/>
        </w:rPr>
      </w:pPr>
      <w:r w:rsidRPr="00A0036B">
        <w:rPr>
          <w:lang w:eastAsia="en-GB"/>
        </w:rPr>
        <w:t xml:space="preserve">Iterators handle all </w:t>
      </w:r>
      <w:r w:rsidR="00245677">
        <w:rPr>
          <w:lang w:eastAsia="en-GB"/>
        </w:rPr>
        <w:t xml:space="preserve">of </w:t>
      </w:r>
      <w:r w:rsidRPr="00A0036B">
        <w:rPr>
          <w:lang w:eastAsia="en-GB"/>
        </w:rPr>
        <w:t>that logic for you, cutting down on repetitive code you could potentially mess up. Iterators give you more flexibility to use the same logic with many different kinds of sequences, not just data structures you can index into, like vectors. Let’s examine how iterators do that.</w:t>
      </w:r>
    </w:p>
    <w:bookmarkStart w:id="6" w:name="the-`iterator`-trait-and-the-`next`-meth"/>
    <w:bookmarkEnd w:id="6"/>
    <w:p w14:paraId="260FAEF7" w14:textId="55E89887" w:rsidR="00136753" w:rsidRPr="00A0036B" w:rsidRDefault="00620ECA" w:rsidP="00554475">
      <w:pPr>
        <w:pStyle w:val="HeadB"/>
        <w:rPr>
          <w:lang w:eastAsia="en-GB"/>
        </w:rPr>
      </w:pPr>
      <w:r>
        <w:fldChar w:fldCharType="begin"/>
      </w:r>
      <w:r>
        <w:instrText xml:space="preserve"> XE "iterators:next method on startRange" </w:instrText>
      </w:r>
      <w:r>
        <w:fldChar w:fldCharType="end"/>
      </w:r>
      <w:r w:rsidR="00136753" w:rsidRPr="00A0036B">
        <w:t>The Iterator Trait and the next</w:t>
      </w:r>
      <w:r w:rsidR="00136753" w:rsidRPr="00A0036B">
        <w:rPr>
          <w:lang w:eastAsia="en-GB"/>
        </w:rPr>
        <w:t xml:space="preserve"> Method</w:t>
      </w:r>
    </w:p>
    <w:p w14:paraId="42B812F8" w14:textId="20CA5D07" w:rsidR="00136753" w:rsidRPr="00A0036B" w:rsidRDefault="00136753" w:rsidP="00136753">
      <w:pPr>
        <w:pStyle w:val="Body"/>
        <w:rPr>
          <w:lang w:eastAsia="en-GB"/>
        </w:rPr>
      </w:pPr>
      <w:r w:rsidRPr="00A0036B">
        <w:t xml:space="preserve">All iterators implement a trait named </w:t>
      </w:r>
      <w:r w:rsidRPr="00A0036B">
        <w:rPr>
          <w:rStyle w:val="Literal"/>
        </w:rPr>
        <w:t>Iterator</w:t>
      </w:r>
      <w:r w:rsidRPr="00A0036B">
        <w:rPr>
          <w:lang w:eastAsia="en-GB"/>
        </w:rPr>
        <w:t xml:space="preserve"> that is defined in the standard library. The definition of the trait looks like this:</w:t>
      </w:r>
    </w:p>
    <w:p w14:paraId="2ABC9ABF" w14:textId="57F43D30" w:rsidR="00136753" w:rsidRPr="00A0036B" w:rsidRDefault="00136753" w:rsidP="00136753">
      <w:pPr>
        <w:pStyle w:val="Code"/>
      </w:pPr>
      <w:r w:rsidRPr="00A0036B">
        <w:t>pub trait Iterator {</w:t>
      </w:r>
    </w:p>
    <w:p w14:paraId="20896562" w14:textId="124F6F39" w:rsidR="00136753" w:rsidRPr="00A0036B" w:rsidRDefault="00136753" w:rsidP="00136753">
      <w:pPr>
        <w:pStyle w:val="Code"/>
      </w:pPr>
      <w:r w:rsidRPr="00A0036B">
        <w:t xml:space="preserve">    type Item;</w:t>
      </w:r>
    </w:p>
    <w:p w14:paraId="52032BD4" w14:textId="77777777" w:rsidR="00136753" w:rsidRPr="00A0036B" w:rsidRDefault="00136753" w:rsidP="00136753">
      <w:pPr>
        <w:pStyle w:val="Code"/>
      </w:pPr>
    </w:p>
    <w:p w14:paraId="5EB54BF1" w14:textId="24B49263" w:rsidR="00136753" w:rsidRPr="00A0036B" w:rsidRDefault="00136753" w:rsidP="00136753">
      <w:pPr>
        <w:pStyle w:val="Code"/>
      </w:pPr>
      <w:r w:rsidRPr="00A0036B">
        <w:t xml:space="preserve">    fn next(&amp;mut self) -&gt; Option&lt;Self::Item&gt;;</w:t>
      </w:r>
    </w:p>
    <w:p w14:paraId="6C2F33EA" w14:textId="77777777" w:rsidR="00136753" w:rsidRPr="00A0036B" w:rsidRDefault="00136753" w:rsidP="00136753">
      <w:pPr>
        <w:pStyle w:val="Code"/>
      </w:pPr>
    </w:p>
    <w:p w14:paraId="69E79044" w14:textId="5EF30892" w:rsidR="00136753" w:rsidRPr="00A0036B" w:rsidRDefault="00136753" w:rsidP="00136753">
      <w:pPr>
        <w:pStyle w:val="Code"/>
      </w:pPr>
      <w:r w:rsidRPr="00A0036B">
        <w:t xml:space="preserve">    // methods with default implementations elided</w:t>
      </w:r>
    </w:p>
    <w:p w14:paraId="73966F12" w14:textId="77777777" w:rsidR="00136753" w:rsidRPr="00A0036B" w:rsidRDefault="00136753" w:rsidP="00136753">
      <w:pPr>
        <w:pStyle w:val="Code"/>
      </w:pPr>
      <w:r w:rsidRPr="00A0036B">
        <w:t>}</w:t>
      </w:r>
    </w:p>
    <w:p w14:paraId="6D2FF4BB" w14:textId="64467782" w:rsidR="00136753" w:rsidRPr="00A0036B" w:rsidRDefault="00136753" w:rsidP="00136753">
      <w:pPr>
        <w:pStyle w:val="Body"/>
        <w:rPr>
          <w:lang w:eastAsia="en-GB"/>
        </w:rPr>
      </w:pPr>
      <w:r w:rsidRPr="00A0036B">
        <w:t xml:space="preserve">Notice </w:t>
      </w:r>
      <w:r w:rsidR="00245677">
        <w:t xml:space="preserve">that </w:t>
      </w:r>
      <w:r w:rsidRPr="00A0036B">
        <w:t xml:space="preserve">this definition uses some new syntax: </w:t>
      </w:r>
      <w:r w:rsidRPr="00A0036B">
        <w:rPr>
          <w:rStyle w:val="Literal"/>
        </w:rPr>
        <w:t>type Item</w:t>
      </w:r>
      <w:r w:rsidRPr="00A0036B">
        <w:t xml:space="preserve"> and </w:t>
      </w:r>
      <w:r w:rsidRPr="00A0036B">
        <w:rPr>
          <w:rStyle w:val="Literal"/>
        </w:rPr>
        <w:t>Self::Item</w:t>
      </w:r>
      <w:r w:rsidRPr="00A0036B">
        <w:t xml:space="preserve">, which are defining an </w:t>
      </w:r>
      <w:r w:rsidRPr="00A0036B">
        <w:rPr>
          <w:rStyle w:val="Italic"/>
        </w:rPr>
        <w:t>associated type</w:t>
      </w:r>
      <w:r w:rsidRPr="00A0036B">
        <w:t xml:space="preserve"> with this trait. We’ll talk about associated types in depth in </w:t>
      </w:r>
      <w:r w:rsidRPr="00A0036B">
        <w:rPr>
          <w:rStyle w:val="Xref"/>
        </w:rPr>
        <w:t>Chapter 19</w:t>
      </w:r>
      <w:r w:rsidRPr="00A0036B">
        <w:t xml:space="preserve">. For now, all you need to know is that this code says implementing the </w:t>
      </w:r>
      <w:r w:rsidRPr="00A0036B">
        <w:rPr>
          <w:rStyle w:val="Literal"/>
        </w:rPr>
        <w:t>Iterator</w:t>
      </w:r>
      <w:r w:rsidRPr="00A0036B">
        <w:t xml:space="preserve"> trait requires that you also define an </w:t>
      </w:r>
      <w:r w:rsidRPr="00A0036B">
        <w:rPr>
          <w:rStyle w:val="Literal"/>
        </w:rPr>
        <w:t>Item</w:t>
      </w:r>
      <w:r w:rsidRPr="00A0036B">
        <w:t xml:space="preserve"> type, and this </w:t>
      </w:r>
      <w:r w:rsidRPr="00A0036B">
        <w:rPr>
          <w:rStyle w:val="Literal"/>
        </w:rPr>
        <w:t>Item</w:t>
      </w:r>
      <w:r w:rsidRPr="00A0036B">
        <w:t xml:space="preserve"> type is used in the return type of the </w:t>
      </w:r>
      <w:r w:rsidRPr="00A0036B">
        <w:rPr>
          <w:rStyle w:val="Literal"/>
        </w:rPr>
        <w:t>next</w:t>
      </w:r>
      <w:r w:rsidRPr="00A0036B">
        <w:t xml:space="preserve"> method. In other words, the </w:t>
      </w:r>
      <w:r w:rsidRPr="00A0036B">
        <w:rPr>
          <w:rStyle w:val="Literal"/>
        </w:rPr>
        <w:t>Item</w:t>
      </w:r>
      <w:r w:rsidRPr="00A0036B">
        <w:rPr>
          <w:lang w:eastAsia="en-GB"/>
        </w:rPr>
        <w:t xml:space="preserve"> type will be the type returned from the iterator.</w:t>
      </w:r>
    </w:p>
    <w:p w14:paraId="63CC990D" w14:textId="5BB2C8AA" w:rsidR="00136753" w:rsidRPr="00A0036B" w:rsidRDefault="00136753" w:rsidP="00136753">
      <w:pPr>
        <w:pStyle w:val="Body"/>
        <w:rPr>
          <w:lang w:eastAsia="en-GB"/>
        </w:rPr>
      </w:pPr>
      <w:r w:rsidRPr="00A0036B">
        <w:rPr>
          <w:lang w:eastAsia="en-GB"/>
        </w:rPr>
        <w:t xml:space="preserve">The </w:t>
      </w:r>
      <w:r w:rsidRPr="00A0036B">
        <w:rPr>
          <w:rStyle w:val="Literal"/>
        </w:rPr>
        <w:t>Iterator</w:t>
      </w:r>
      <w:r w:rsidRPr="00A0036B">
        <w:t xml:space="preserve"> trait only requires implementors to define one method: the </w:t>
      </w:r>
      <w:r w:rsidRPr="00A0036B">
        <w:rPr>
          <w:rStyle w:val="Literal"/>
        </w:rPr>
        <w:t>next</w:t>
      </w:r>
      <w:r w:rsidRPr="00A0036B">
        <w:t xml:space="preserve"> method, which returns one item of the iterator at a time</w:t>
      </w:r>
      <w:r w:rsidR="006310D9">
        <w:t>,</w:t>
      </w:r>
      <w:r w:rsidRPr="00A0036B">
        <w:t xml:space="preserve"> wrapped in </w:t>
      </w:r>
      <w:r w:rsidRPr="00A0036B">
        <w:rPr>
          <w:rStyle w:val="Literal"/>
        </w:rPr>
        <w:t>Some</w:t>
      </w:r>
      <w:r w:rsidR="006310D9">
        <w:t xml:space="preserve">, </w:t>
      </w:r>
      <w:r w:rsidRPr="00A0036B">
        <w:t xml:space="preserve">and, when iteration is over, returns </w:t>
      </w:r>
      <w:r w:rsidRPr="00A0036B">
        <w:rPr>
          <w:rStyle w:val="Literal"/>
        </w:rPr>
        <w:t>None</w:t>
      </w:r>
      <w:r w:rsidRPr="00A0036B">
        <w:rPr>
          <w:lang w:eastAsia="en-GB"/>
        </w:rPr>
        <w:t>.</w:t>
      </w:r>
    </w:p>
    <w:p w14:paraId="3B186FF3" w14:textId="1ECDE33F" w:rsidR="00136753" w:rsidRPr="00A0036B" w:rsidRDefault="00136753" w:rsidP="00136753">
      <w:pPr>
        <w:pStyle w:val="Body"/>
        <w:rPr>
          <w:lang w:eastAsia="en-GB"/>
        </w:rPr>
      </w:pPr>
      <w:r w:rsidRPr="00A0036B">
        <w:rPr>
          <w:lang w:eastAsia="en-GB"/>
        </w:rPr>
        <w:t xml:space="preserve">We can call the </w:t>
      </w:r>
      <w:r w:rsidRPr="00A0036B">
        <w:rPr>
          <w:rStyle w:val="Literal"/>
        </w:rPr>
        <w:t>next</w:t>
      </w:r>
      <w:r w:rsidRPr="00A0036B">
        <w:t xml:space="preserve"> method on iterators directly; Listing 13-1</w:t>
      </w:r>
      <w:r w:rsidR="00FC626B" w:rsidRPr="00A0036B">
        <w:t>2</w:t>
      </w:r>
      <w:r w:rsidRPr="00A0036B">
        <w:t xml:space="preserve"> demonstrates what values are returned from repeated calls to </w:t>
      </w:r>
      <w:r w:rsidRPr="00A0036B">
        <w:rPr>
          <w:rStyle w:val="Literal"/>
        </w:rPr>
        <w:t>next</w:t>
      </w:r>
      <w:r w:rsidRPr="00A0036B">
        <w:rPr>
          <w:lang w:eastAsia="en-GB"/>
        </w:rPr>
        <w:t xml:space="preserve"> on the iterator created from the vector.</w:t>
      </w:r>
    </w:p>
    <w:p w14:paraId="338B8A28" w14:textId="00A929BA" w:rsidR="00136753" w:rsidRPr="00A0036B" w:rsidRDefault="00136753" w:rsidP="002A653B">
      <w:pPr>
        <w:pStyle w:val="CodeLabel"/>
        <w:rPr>
          <w:lang w:eastAsia="en-GB"/>
        </w:rPr>
      </w:pPr>
      <w:r w:rsidRPr="00A0036B">
        <w:rPr>
          <w:lang w:eastAsia="en-GB"/>
        </w:rPr>
        <w:t>src/lib.rs</w:t>
      </w:r>
    </w:p>
    <w:p w14:paraId="0B3FE1F2" w14:textId="77777777" w:rsidR="00136753" w:rsidRPr="00A0036B" w:rsidRDefault="00136753" w:rsidP="00136753">
      <w:pPr>
        <w:pStyle w:val="Code"/>
      </w:pPr>
      <w:r w:rsidRPr="00A0036B">
        <w:t>#[test]</w:t>
      </w:r>
    </w:p>
    <w:p w14:paraId="2CCBCA58" w14:textId="4C998763" w:rsidR="00136753" w:rsidRPr="00A0036B" w:rsidRDefault="00136753" w:rsidP="00136753">
      <w:pPr>
        <w:pStyle w:val="Code"/>
      </w:pPr>
      <w:r w:rsidRPr="00A0036B">
        <w:t>fn iterator_demonstration() {</w:t>
      </w:r>
    </w:p>
    <w:p w14:paraId="211E6C1C" w14:textId="32A8AB9A" w:rsidR="00136753" w:rsidRPr="00A0036B" w:rsidRDefault="00136753" w:rsidP="00136753">
      <w:pPr>
        <w:pStyle w:val="Code"/>
      </w:pPr>
      <w:r w:rsidRPr="00A0036B">
        <w:t xml:space="preserve">    let v1 = vec![1, 2, 3];</w:t>
      </w:r>
    </w:p>
    <w:p w14:paraId="2726355B" w14:textId="77777777" w:rsidR="00136753" w:rsidRPr="00A0036B" w:rsidRDefault="00136753" w:rsidP="00136753">
      <w:pPr>
        <w:pStyle w:val="Code"/>
      </w:pPr>
    </w:p>
    <w:p w14:paraId="7FD9ACF6" w14:textId="305D1B0E" w:rsidR="00136753" w:rsidRPr="00A0036B" w:rsidRDefault="00136753" w:rsidP="00136753">
      <w:pPr>
        <w:pStyle w:val="Code"/>
      </w:pPr>
      <w:r w:rsidRPr="00A0036B">
        <w:t xml:space="preserve">    let mut v1_iter = v1.iter();</w:t>
      </w:r>
    </w:p>
    <w:p w14:paraId="5CCD4F74" w14:textId="77777777" w:rsidR="00136753" w:rsidRPr="00A0036B" w:rsidRDefault="00136753" w:rsidP="00136753">
      <w:pPr>
        <w:pStyle w:val="Code"/>
      </w:pPr>
    </w:p>
    <w:p w14:paraId="4B6DF92B" w14:textId="3B97C15F" w:rsidR="00136753" w:rsidRPr="00A0036B" w:rsidRDefault="00136753" w:rsidP="00136753">
      <w:pPr>
        <w:pStyle w:val="Code"/>
      </w:pPr>
      <w:r w:rsidRPr="00A0036B">
        <w:t xml:space="preserve">    assert_eq!(v1_iter.next(), Some(&amp;1));</w:t>
      </w:r>
    </w:p>
    <w:p w14:paraId="54FCD344" w14:textId="2A9EAD06" w:rsidR="00136753" w:rsidRPr="00A0036B" w:rsidRDefault="00136753" w:rsidP="00136753">
      <w:pPr>
        <w:pStyle w:val="Code"/>
      </w:pPr>
      <w:r w:rsidRPr="00A0036B">
        <w:t xml:space="preserve">    assert_eq!(v1_iter.next(), Some(&amp;2));</w:t>
      </w:r>
    </w:p>
    <w:p w14:paraId="0241C015" w14:textId="0F4D014C" w:rsidR="00136753" w:rsidRPr="00A0036B" w:rsidRDefault="00136753" w:rsidP="00136753">
      <w:pPr>
        <w:pStyle w:val="Code"/>
      </w:pPr>
      <w:r w:rsidRPr="00A0036B">
        <w:t xml:space="preserve">    assert_eq!(v1_iter.next(), Some(&amp;3));</w:t>
      </w:r>
    </w:p>
    <w:p w14:paraId="2F729A14" w14:textId="210A7C81" w:rsidR="00136753" w:rsidRPr="00A0036B" w:rsidRDefault="00136753" w:rsidP="00136753">
      <w:pPr>
        <w:pStyle w:val="Code"/>
      </w:pPr>
      <w:r w:rsidRPr="00A0036B">
        <w:t xml:space="preserve">    assert_eq!(v1_iter.next(), None);</w:t>
      </w:r>
    </w:p>
    <w:p w14:paraId="5A8DD0CD" w14:textId="77777777" w:rsidR="00136753" w:rsidRPr="00A0036B" w:rsidRDefault="00136753" w:rsidP="00136753">
      <w:pPr>
        <w:pStyle w:val="Code"/>
      </w:pPr>
      <w:r w:rsidRPr="00A0036B">
        <w:t>}</w:t>
      </w:r>
    </w:p>
    <w:p w14:paraId="0D9029A8" w14:textId="2F346AF9" w:rsidR="00136753" w:rsidRPr="00A0036B" w:rsidRDefault="00136753" w:rsidP="002A653B">
      <w:pPr>
        <w:pStyle w:val="CodeListingCaption"/>
        <w:rPr>
          <w:lang w:eastAsia="en-GB"/>
        </w:rPr>
      </w:pPr>
      <w:r w:rsidRPr="00A0036B">
        <w:t xml:space="preserve">Calling the </w:t>
      </w:r>
      <w:r w:rsidRPr="00A0036B">
        <w:rPr>
          <w:rStyle w:val="Literal"/>
        </w:rPr>
        <w:t>next</w:t>
      </w:r>
      <w:r w:rsidRPr="00A0036B">
        <w:rPr>
          <w:lang w:eastAsia="en-GB"/>
        </w:rPr>
        <w:t xml:space="preserve"> method on an iterator</w:t>
      </w:r>
    </w:p>
    <w:p w14:paraId="6E9ADC0F" w14:textId="075416A0" w:rsidR="00136753" w:rsidRPr="00A0036B" w:rsidRDefault="00136753" w:rsidP="00136753">
      <w:pPr>
        <w:pStyle w:val="Body"/>
        <w:rPr>
          <w:lang w:eastAsia="en-GB"/>
        </w:rPr>
      </w:pPr>
      <w:r w:rsidRPr="00A0036B">
        <w:rPr>
          <w:lang w:eastAsia="en-GB"/>
        </w:rPr>
        <w:t xml:space="preserve">Note that we needed to make </w:t>
      </w:r>
      <w:r w:rsidRPr="00A0036B">
        <w:rPr>
          <w:rStyle w:val="Literal"/>
        </w:rPr>
        <w:t>v1_iter</w:t>
      </w:r>
      <w:r w:rsidRPr="00A0036B">
        <w:t xml:space="preserve"> mutable: calling the </w:t>
      </w:r>
      <w:r w:rsidRPr="00A0036B">
        <w:rPr>
          <w:rStyle w:val="Literal"/>
        </w:rPr>
        <w:t>next</w:t>
      </w:r>
      <w:r w:rsidRPr="00A0036B">
        <w:t xml:space="preserve"> method on an iterator changes internal state that the iterator uses to keep track of where it is in the sequence. In other words, this code </w:t>
      </w:r>
      <w:r w:rsidRPr="00A0036B">
        <w:rPr>
          <w:rStyle w:val="Italic"/>
        </w:rPr>
        <w:t>consumes</w:t>
      </w:r>
      <w:r w:rsidRPr="00A0036B">
        <w:t xml:space="preserve">, or uses up, the iterator. Each call to </w:t>
      </w:r>
      <w:r w:rsidRPr="00A0036B">
        <w:rPr>
          <w:rStyle w:val="Literal"/>
        </w:rPr>
        <w:t>next</w:t>
      </w:r>
      <w:r w:rsidRPr="00A0036B">
        <w:t xml:space="preserve"> eats up an item from the iterator. We didn’t need to make </w:t>
      </w:r>
      <w:r w:rsidRPr="00A0036B">
        <w:rPr>
          <w:rStyle w:val="Literal"/>
        </w:rPr>
        <w:t>v1_iter</w:t>
      </w:r>
      <w:r w:rsidRPr="00A0036B">
        <w:t xml:space="preserve"> mutable when we used a </w:t>
      </w:r>
      <w:r w:rsidRPr="00A0036B">
        <w:rPr>
          <w:rStyle w:val="Literal"/>
        </w:rPr>
        <w:t>for</w:t>
      </w:r>
      <w:r w:rsidRPr="00A0036B">
        <w:t xml:space="preserve"> loop because the loop took ownership of </w:t>
      </w:r>
      <w:r w:rsidRPr="00A0036B">
        <w:rPr>
          <w:rStyle w:val="Literal"/>
        </w:rPr>
        <w:t>v1_iter</w:t>
      </w:r>
      <w:r w:rsidRPr="00A0036B">
        <w:rPr>
          <w:lang w:eastAsia="en-GB"/>
        </w:rPr>
        <w:t xml:space="preserve"> and made it mutable behind the scenes.</w:t>
      </w:r>
    </w:p>
    <w:p w14:paraId="45F916F9" w14:textId="6705D70A" w:rsidR="00136753" w:rsidRPr="00A0036B" w:rsidRDefault="00136753" w:rsidP="00136753">
      <w:pPr>
        <w:pStyle w:val="Body"/>
        <w:rPr>
          <w:lang w:eastAsia="en-GB"/>
        </w:rPr>
      </w:pPr>
      <w:r w:rsidRPr="00A0036B">
        <w:rPr>
          <w:lang w:eastAsia="en-GB"/>
        </w:rPr>
        <w:t xml:space="preserve">Also note that the values we get from the calls to </w:t>
      </w:r>
      <w:r w:rsidRPr="00A0036B">
        <w:rPr>
          <w:rStyle w:val="Literal"/>
        </w:rPr>
        <w:t>next</w:t>
      </w:r>
      <w:r w:rsidRPr="00A0036B">
        <w:t xml:space="preserve"> are immutable references to the values in the vector. The </w:t>
      </w:r>
      <w:r w:rsidRPr="00A0036B">
        <w:rPr>
          <w:rStyle w:val="Literal"/>
        </w:rPr>
        <w:t>iter</w:t>
      </w:r>
      <w:r w:rsidRPr="00A0036B">
        <w:t xml:space="preserve"> method produces an iterator over immutable references. If we want to create an iterator that takes ownership of </w:t>
      </w:r>
      <w:r w:rsidRPr="00A0036B">
        <w:rPr>
          <w:rStyle w:val="Literal"/>
        </w:rPr>
        <w:t>v1</w:t>
      </w:r>
      <w:r w:rsidRPr="00A0036B">
        <w:t xml:space="preserve"> and returns owned values, we can call </w:t>
      </w:r>
      <w:r w:rsidRPr="00A0036B">
        <w:rPr>
          <w:rStyle w:val="Literal"/>
        </w:rPr>
        <w:t>into_iter</w:t>
      </w:r>
      <w:r w:rsidRPr="00A0036B">
        <w:t xml:space="preserve"> instead of </w:t>
      </w:r>
      <w:r w:rsidRPr="00A0036B">
        <w:rPr>
          <w:rStyle w:val="Literal"/>
        </w:rPr>
        <w:t>iter</w:t>
      </w:r>
      <w:r w:rsidRPr="00A0036B">
        <w:t xml:space="preserve">. Similarly, if we want to iterate over mutable references, we can call </w:t>
      </w:r>
      <w:r w:rsidRPr="00A0036B">
        <w:rPr>
          <w:rStyle w:val="Literal"/>
        </w:rPr>
        <w:t>iter_mut</w:t>
      </w:r>
      <w:r w:rsidRPr="00A0036B">
        <w:t xml:space="preserve"> instead of </w:t>
      </w:r>
      <w:r w:rsidRPr="00A0036B">
        <w:rPr>
          <w:rStyle w:val="Literal"/>
        </w:rPr>
        <w:t>iter</w:t>
      </w:r>
      <w:r w:rsidRPr="00A0036B">
        <w:rPr>
          <w:lang w:eastAsia="en-GB"/>
        </w:rPr>
        <w:t>.</w:t>
      </w:r>
      <w:r w:rsidR="00620ECA">
        <w:fldChar w:fldCharType="begin"/>
      </w:r>
      <w:r w:rsidR="00620ECA">
        <w:instrText xml:space="preserve"> XE "iterators:next method on endRange" </w:instrText>
      </w:r>
      <w:r w:rsidR="00620ECA">
        <w:fldChar w:fldCharType="end"/>
      </w:r>
    </w:p>
    <w:bookmarkStart w:id="7" w:name="methods-that-consume-the-iterator"/>
    <w:bookmarkEnd w:id="7"/>
    <w:p w14:paraId="7FF31B1B" w14:textId="230F372A" w:rsidR="00136753" w:rsidRPr="00A0036B" w:rsidRDefault="00124519" w:rsidP="00D74D50">
      <w:pPr>
        <w:pStyle w:val="HeadB"/>
        <w:rPr>
          <w:lang w:eastAsia="en-GB"/>
        </w:rPr>
      </w:pPr>
      <w:r>
        <w:lastRenderedPageBreak/>
        <w:fldChar w:fldCharType="begin"/>
      </w:r>
      <w:r>
        <w:instrText xml:space="preserve"> XE "iterators:consuming adapters for startRange" </w:instrText>
      </w:r>
      <w:r>
        <w:fldChar w:fldCharType="end"/>
      </w:r>
      <w:r w:rsidR="00205AC1">
        <w:fldChar w:fldCharType="begin"/>
      </w:r>
      <w:r w:rsidR="00205AC1">
        <w:instrText xml:space="preserve"> XE "consuming adapters startRange" </w:instrText>
      </w:r>
      <w:r w:rsidR="00205AC1">
        <w:fldChar w:fldCharType="end"/>
      </w:r>
      <w:r w:rsidR="00136753" w:rsidRPr="00A0036B">
        <w:rPr>
          <w:lang w:eastAsia="en-GB"/>
        </w:rPr>
        <w:t xml:space="preserve">Methods </w:t>
      </w:r>
      <w:r w:rsidR="00F710B1">
        <w:rPr>
          <w:lang w:eastAsia="en-GB"/>
        </w:rPr>
        <w:t>T</w:t>
      </w:r>
      <w:r w:rsidR="00F710B1" w:rsidRPr="00A0036B">
        <w:rPr>
          <w:lang w:eastAsia="en-GB"/>
        </w:rPr>
        <w:t xml:space="preserve">hat </w:t>
      </w:r>
      <w:r w:rsidR="00136753" w:rsidRPr="00A0036B">
        <w:rPr>
          <w:lang w:eastAsia="en-GB"/>
        </w:rPr>
        <w:t>Consume the Iterator</w:t>
      </w:r>
    </w:p>
    <w:p w14:paraId="2C63D40B" w14:textId="62571E1E" w:rsidR="00136753" w:rsidRPr="00A0036B" w:rsidRDefault="00136753" w:rsidP="00136753">
      <w:pPr>
        <w:pStyle w:val="Body"/>
        <w:rPr>
          <w:lang w:eastAsia="en-GB"/>
        </w:rPr>
      </w:pPr>
      <w:r w:rsidRPr="00A0036B">
        <w:t xml:space="preserve">The </w:t>
      </w:r>
      <w:r w:rsidRPr="00A0036B">
        <w:rPr>
          <w:rStyle w:val="Literal"/>
        </w:rPr>
        <w:t>Iterator</w:t>
      </w:r>
      <w:r w:rsidRPr="00A0036B">
        <w:t xml:space="preserve"> trait has a number of different methods with default implementations provided by the standard library; you can find out about these methods by looking in the standard library API documentation for the </w:t>
      </w:r>
      <w:r w:rsidRPr="00A0036B">
        <w:rPr>
          <w:rStyle w:val="Literal"/>
        </w:rPr>
        <w:t>Iterator</w:t>
      </w:r>
      <w:r w:rsidRPr="00A0036B">
        <w:t xml:space="preserve"> trait. Some of these methods call the </w:t>
      </w:r>
      <w:r w:rsidRPr="00A0036B">
        <w:rPr>
          <w:rStyle w:val="Literal"/>
        </w:rPr>
        <w:t>next</w:t>
      </w:r>
      <w:r w:rsidRPr="00A0036B">
        <w:t xml:space="preserve"> method in their definition, which is why you’re required to implement the </w:t>
      </w:r>
      <w:r w:rsidRPr="00A0036B">
        <w:rPr>
          <w:rStyle w:val="Literal"/>
        </w:rPr>
        <w:t>next</w:t>
      </w:r>
      <w:r w:rsidRPr="00A0036B">
        <w:t xml:space="preserve"> method when implementing the </w:t>
      </w:r>
      <w:r w:rsidRPr="00A0036B">
        <w:rPr>
          <w:rStyle w:val="Literal"/>
        </w:rPr>
        <w:t>Iterator</w:t>
      </w:r>
      <w:r w:rsidRPr="00A0036B">
        <w:rPr>
          <w:lang w:eastAsia="en-GB"/>
        </w:rPr>
        <w:t xml:space="preserve"> trait.</w:t>
      </w:r>
    </w:p>
    <w:p w14:paraId="0CCA7FF1" w14:textId="1EF75AC1" w:rsidR="00136753" w:rsidRPr="00A0036B" w:rsidRDefault="00136753" w:rsidP="00136753">
      <w:pPr>
        <w:pStyle w:val="Body"/>
        <w:rPr>
          <w:lang w:eastAsia="en-GB"/>
        </w:rPr>
      </w:pPr>
      <w:r w:rsidRPr="00A0036B">
        <w:rPr>
          <w:lang w:eastAsia="en-GB"/>
        </w:rPr>
        <w:t xml:space="preserve">Methods that call </w:t>
      </w:r>
      <w:r w:rsidRPr="00A0036B">
        <w:rPr>
          <w:rStyle w:val="Literal"/>
        </w:rPr>
        <w:t>next</w:t>
      </w:r>
      <w:r w:rsidRPr="00A0036B">
        <w:t xml:space="preserve"> are called </w:t>
      </w:r>
      <w:r w:rsidRPr="00A0036B">
        <w:rPr>
          <w:rStyle w:val="Italic"/>
        </w:rPr>
        <w:t>consuming adapt</w:t>
      </w:r>
      <w:r w:rsidR="00A8757F">
        <w:rPr>
          <w:rStyle w:val="Italic"/>
        </w:rPr>
        <w:t>e</w:t>
      </w:r>
      <w:r w:rsidRPr="00A0036B">
        <w:rPr>
          <w:rStyle w:val="Italic"/>
        </w:rPr>
        <w:t>rs</w:t>
      </w:r>
      <w:r w:rsidRPr="00A0036B">
        <w:t xml:space="preserve"> because calling them uses up the iterator. One example is the </w:t>
      </w:r>
      <w:r w:rsidRPr="00A0036B">
        <w:rPr>
          <w:rStyle w:val="Literal"/>
        </w:rPr>
        <w:t>sum</w:t>
      </w:r>
      <w:r w:rsidRPr="00A0036B">
        <w:t xml:space="preserve"> method, which takes ownership of the iterator and iterates through the items by repeatedly calling </w:t>
      </w:r>
      <w:r w:rsidRPr="00A0036B">
        <w:rPr>
          <w:rStyle w:val="Literal"/>
        </w:rPr>
        <w:t>next</w:t>
      </w:r>
      <w:r w:rsidRPr="00A0036B">
        <w:t>, thus consuming the iterator. As it iterates through, it adds each item to a running total and returns the total when iteration is complete. Listing 13-1</w:t>
      </w:r>
      <w:r w:rsidR="00FC626B" w:rsidRPr="00A0036B">
        <w:t>3</w:t>
      </w:r>
      <w:r w:rsidRPr="00A0036B">
        <w:t xml:space="preserve"> has a test illustrating a use of the </w:t>
      </w:r>
      <w:r w:rsidRPr="00A0036B">
        <w:rPr>
          <w:rStyle w:val="Literal"/>
        </w:rPr>
        <w:t>sum</w:t>
      </w:r>
      <w:r w:rsidRPr="00A0036B">
        <w:rPr>
          <w:lang w:eastAsia="en-GB"/>
        </w:rPr>
        <w:t xml:space="preserve"> method</w:t>
      </w:r>
      <w:r w:rsidR="00F710B1">
        <w:rPr>
          <w:lang w:eastAsia="en-GB"/>
        </w:rPr>
        <w:t>.</w:t>
      </w:r>
    </w:p>
    <w:p w14:paraId="4F9B0123" w14:textId="13670E4F" w:rsidR="00136753" w:rsidRPr="00A0036B" w:rsidRDefault="00136753" w:rsidP="002A653B">
      <w:pPr>
        <w:pStyle w:val="CodeLabel"/>
        <w:rPr>
          <w:lang w:eastAsia="en-GB"/>
        </w:rPr>
      </w:pPr>
      <w:r w:rsidRPr="00A0036B">
        <w:rPr>
          <w:lang w:eastAsia="en-GB"/>
        </w:rPr>
        <w:t>src/lib.rs</w:t>
      </w:r>
    </w:p>
    <w:p w14:paraId="08878B96" w14:textId="77777777" w:rsidR="00136753" w:rsidRPr="00A0036B" w:rsidRDefault="00136753" w:rsidP="00136753">
      <w:pPr>
        <w:pStyle w:val="Code"/>
      </w:pPr>
      <w:r w:rsidRPr="00A0036B">
        <w:t>#[test]</w:t>
      </w:r>
    </w:p>
    <w:p w14:paraId="5302B43C" w14:textId="4EA00BC7" w:rsidR="00136753" w:rsidRPr="00A0036B" w:rsidRDefault="00136753" w:rsidP="00136753">
      <w:pPr>
        <w:pStyle w:val="Code"/>
      </w:pPr>
      <w:r w:rsidRPr="00A0036B">
        <w:t>fn iterator_sum() {</w:t>
      </w:r>
    </w:p>
    <w:p w14:paraId="29C94B39" w14:textId="1E327A3D" w:rsidR="00136753" w:rsidRPr="00A0036B" w:rsidRDefault="00136753" w:rsidP="00136753">
      <w:pPr>
        <w:pStyle w:val="Code"/>
      </w:pPr>
      <w:r w:rsidRPr="00A0036B">
        <w:t xml:space="preserve">    let v1 = vec![1, 2, 3];</w:t>
      </w:r>
    </w:p>
    <w:p w14:paraId="2A5792FD" w14:textId="77777777" w:rsidR="00136753" w:rsidRPr="00A0036B" w:rsidRDefault="00136753" w:rsidP="00136753">
      <w:pPr>
        <w:pStyle w:val="Code"/>
      </w:pPr>
    </w:p>
    <w:p w14:paraId="7CAEC01C" w14:textId="5E603905" w:rsidR="00136753" w:rsidRPr="00A0036B" w:rsidRDefault="00136753" w:rsidP="00136753">
      <w:pPr>
        <w:pStyle w:val="Code"/>
      </w:pPr>
      <w:r w:rsidRPr="00A0036B">
        <w:t xml:space="preserve">    let v1_iter = v1.iter();</w:t>
      </w:r>
    </w:p>
    <w:p w14:paraId="570CE7F5" w14:textId="77777777" w:rsidR="00136753" w:rsidRPr="00A0036B" w:rsidRDefault="00136753" w:rsidP="00136753">
      <w:pPr>
        <w:pStyle w:val="Code"/>
      </w:pPr>
    </w:p>
    <w:p w14:paraId="252B9086" w14:textId="1C4DAC51" w:rsidR="00136753" w:rsidRPr="00A0036B" w:rsidRDefault="00136753" w:rsidP="00136753">
      <w:pPr>
        <w:pStyle w:val="Code"/>
      </w:pPr>
      <w:r w:rsidRPr="00A0036B">
        <w:t xml:space="preserve">    let total: i32 = v1_iter.sum();</w:t>
      </w:r>
    </w:p>
    <w:p w14:paraId="13543B73" w14:textId="77777777" w:rsidR="00136753" w:rsidRPr="00A0036B" w:rsidRDefault="00136753" w:rsidP="00136753">
      <w:pPr>
        <w:pStyle w:val="Code"/>
      </w:pPr>
    </w:p>
    <w:p w14:paraId="21796B4B" w14:textId="43D016E4" w:rsidR="00136753" w:rsidRPr="00A0036B" w:rsidRDefault="00136753" w:rsidP="00136753">
      <w:pPr>
        <w:pStyle w:val="Code"/>
      </w:pPr>
      <w:r w:rsidRPr="00A0036B">
        <w:t xml:space="preserve">    assert_eq!(total, 6);</w:t>
      </w:r>
    </w:p>
    <w:p w14:paraId="4A15DEC8" w14:textId="77777777" w:rsidR="00136753" w:rsidRPr="00A0036B" w:rsidRDefault="00136753" w:rsidP="00136753">
      <w:pPr>
        <w:pStyle w:val="Code"/>
      </w:pPr>
      <w:r w:rsidRPr="00A0036B">
        <w:t>}</w:t>
      </w:r>
    </w:p>
    <w:p w14:paraId="441083E2" w14:textId="289DE824" w:rsidR="00136753" w:rsidRPr="00A0036B" w:rsidRDefault="00136753" w:rsidP="002A653B">
      <w:pPr>
        <w:pStyle w:val="CodeListingCaption"/>
        <w:rPr>
          <w:lang w:eastAsia="en-GB"/>
        </w:rPr>
      </w:pPr>
      <w:r w:rsidRPr="00A0036B">
        <w:t xml:space="preserve">Calling the </w:t>
      </w:r>
      <w:r w:rsidRPr="00A0036B">
        <w:rPr>
          <w:rStyle w:val="Literal"/>
        </w:rPr>
        <w:t>sum</w:t>
      </w:r>
      <w:r w:rsidRPr="00A0036B">
        <w:rPr>
          <w:lang w:eastAsia="en-GB"/>
        </w:rPr>
        <w:t xml:space="preserve"> method to get the total of all items in the iterator</w:t>
      </w:r>
    </w:p>
    <w:p w14:paraId="48A05E27" w14:textId="2AD25340" w:rsidR="00136753" w:rsidRPr="00A0036B" w:rsidRDefault="00136753" w:rsidP="00136753">
      <w:pPr>
        <w:pStyle w:val="Body"/>
        <w:rPr>
          <w:lang w:eastAsia="en-GB"/>
        </w:rPr>
      </w:pPr>
      <w:r w:rsidRPr="00A0036B">
        <w:rPr>
          <w:lang w:eastAsia="en-GB"/>
        </w:rPr>
        <w:t xml:space="preserve">We aren’t allowed to use </w:t>
      </w:r>
      <w:r w:rsidRPr="00A0036B">
        <w:rPr>
          <w:rStyle w:val="Literal"/>
        </w:rPr>
        <w:t>v1_iter</w:t>
      </w:r>
      <w:r w:rsidRPr="00A0036B">
        <w:t xml:space="preserve"> after the call to </w:t>
      </w:r>
      <w:r w:rsidRPr="00A0036B">
        <w:rPr>
          <w:rStyle w:val="Literal"/>
        </w:rPr>
        <w:t>sum</w:t>
      </w:r>
      <w:r w:rsidRPr="00A0036B">
        <w:t xml:space="preserve"> because </w:t>
      </w:r>
      <w:r w:rsidRPr="00A0036B">
        <w:rPr>
          <w:rStyle w:val="Literal"/>
        </w:rPr>
        <w:t>sum</w:t>
      </w:r>
      <w:r w:rsidRPr="00A0036B">
        <w:rPr>
          <w:lang w:eastAsia="en-GB"/>
        </w:rPr>
        <w:t xml:space="preserve"> takes ownership of the iterator we call it on.</w:t>
      </w:r>
      <w:r w:rsidR="00124519">
        <w:fldChar w:fldCharType="begin"/>
      </w:r>
      <w:r w:rsidR="00124519">
        <w:instrText xml:space="preserve"> XE "iterators:consuming adapters for endRange" </w:instrText>
      </w:r>
      <w:r w:rsidR="00124519">
        <w:fldChar w:fldCharType="end"/>
      </w:r>
      <w:r w:rsidR="00205AC1">
        <w:fldChar w:fldCharType="begin"/>
      </w:r>
      <w:r w:rsidR="00205AC1">
        <w:instrText xml:space="preserve"> XE "consuming adapters endRange" </w:instrText>
      </w:r>
      <w:r w:rsidR="00205AC1">
        <w:fldChar w:fldCharType="end"/>
      </w:r>
      <w:r w:rsidR="00015EC4">
        <w:fldChar w:fldCharType="begin"/>
      </w:r>
      <w:r w:rsidR="00015EC4">
        <w:instrText xml:space="preserve"> XE "</w:instrText>
      </w:r>
      <w:r w:rsidR="00015EC4" w:rsidRPr="00BE574B">
        <w:instrText>consume</w:instrText>
      </w:r>
      <w:r w:rsidR="00015EC4">
        <w:instrText xml:space="preserve"> endRange" </w:instrText>
      </w:r>
      <w:r w:rsidR="00015EC4">
        <w:fldChar w:fldCharType="end"/>
      </w:r>
    </w:p>
    <w:bookmarkStart w:id="8" w:name="methods-that-produce-other-iterators"/>
    <w:bookmarkEnd w:id="8"/>
    <w:p w14:paraId="4B48CAF8" w14:textId="12615A5C" w:rsidR="00136753" w:rsidRPr="00A0036B" w:rsidRDefault="00225CA8" w:rsidP="00D74D50">
      <w:pPr>
        <w:pStyle w:val="HeadB"/>
        <w:rPr>
          <w:lang w:eastAsia="en-GB"/>
        </w:rPr>
      </w:pPr>
      <w:r>
        <w:fldChar w:fldCharType="begin"/>
      </w:r>
      <w:r>
        <w:instrText xml:space="preserve"> XE "iterators:adapters for startRange" </w:instrText>
      </w:r>
      <w:r>
        <w:fldChar w:fldCharType="end"/>
      </w:r>
      <w:r>
        <w:fldChar w:fldCharType="begin"/>
      </w:r>
      <w:r>
        <w:instrText xml:space="preserve"> XE "iterator adapters startRange" </w:instrText>
      </w:r>
      <w:r>
        <w:fldChar w:fldCharType="end"/>
      </w:r>
      <w:r w:rsidR="00136753" w:rsidRPr="00A0036B">
        <w:rPr>
          <w:lang w:eastAsia="en-GB"/>
        </w:rPr>
        <w:t xml:space="preserve">Methods </w:t>
      </w:r>
      <w:r w:rsidR="00F710B1">
        <w:rPr>
          <w:lang w:eastAsia="en-GB"/>
        </w:rPr>
        <w:t>T</w:t>
      </w:r>
      <w:r w:rsidR="00F710B1" w:rsidRPr="00A0036B">
        <w:rPr>
          <w:lang w:eastAsia="en-GB"/>
        </w:rPr>
        <w:t xml:space="preserve">hat </w:t>
      </w:r>
      <w:r w:rsidR="00136753" w:rsidRPr="00A0036B">
        <w:rPr>
          <w:lang w:eastAsia="en-GB"/>
        </w:rPr>
        <w:t>Produce Other Iterators</w:t>
      </w:r>
    </w:p>
    <w:p w14:paraId="429F6CE7" w14:textId="3BD43066" w:rsidR="00136753" w:rsidRPr="00A0036B" w:rsidRDefault="00136753" w:rsidP="00136753">
      <w:pPr>
        <w:pStyle w:val="Body"/>
        <w:rPr>
          <w:lang w:eastAsia="en-GB"/>
        </w:rPr>
      </w:pPr>
      <w:r w:rsidRPr="00A0036B">
        <w:rPr>
          <w:rStyle w:val="Italic"/>
        </w:rPr>
        <w:t>Iterator adapt</w:t>
      </w:r>
      <w:r w:rsidR="00A8757F">
        <w:rPr>
          <w:rStyle w:val="Italic"/>
        </w:rPr>
        <w:t>e</w:t>
      </w:r>
      <w:r w:rsidRPr="00A0036B">
        <w:rPr>
          <w:rStyle w:val="Italic"/>
        </w:rPr>
        <w:t>rs</w:t>
      </w:r>
      <w:r w:rsidRPr="00A0036B">
        <w:t xml:space="preserve"> are methods defined on the </w:t>
      </w:r>
      <w:r w:rsidRPr="00A0036B">
        <w:rPr>
          <w:rStyle w:val="Literal"/>
        </w:rPr>
        <w:t>Iterator</w:t>
      </w:r>
      <w:r w:rsidRPr="00A0036B">
        <w:rPr>
          <w:lang w:eastAsia="en-GB"/>
        </w:rPr>
        <w:t xml:space="preserve"> trait that don’t consume the iterator. Instead, they produce different iterators by changing some aspect of the original iterator.</w:t>
      </w:r>
    </w:p>
    <w:p w14:paraId="7921A777" w14:textId="0F277347" w:rsidR="00136753" w:rsidRPr="00A0036B" w:rsidRDefault="00136753" w:rsidP="00136753">
      <w:pPr>
        <w:pStyle w:val="Body"/>
        <w:rPr>
          <w:lang w:eastAsia="en-GB"/>
        </w:rPr>
      </w:pPr>
      <w:r w:rsidRPr="00A0036B">
        <w:rPr>
          <w:lang w:eastAsia="en-GB"/>
        </w:rPr>
        <w:t>Listing 13-1</w:t>
      </w:r>
      <w:r w:rsidR="00FC626B" w:rsidRPr="00A0036B">
        <w:rPr>
          <w:lang w:eastAsia="en-GB"/>
        </w:rPr>
        <w:t>4</w:t>
      </w:r>
      <w:r w:rsidRPr="00A0036B">
        <w:rPr>
          <w:lang w:eastAsia="en-GB"/>
        </w:rPr>
        <w:t xml:space="preserve"> shows an example of calling the iterator adapt</w:t>
      </w:r>
      <w:r w:rsidR="00A8757F">
        <w:rPr>
          <w:lang w:eastAsia="en-GB"/>
        </w:rPr>
        <w:t>e</w:t>
      </w:r>
      <w:r w:rsidRPr="00A0036B">
        <w:rPr>
          <w:lang w:eastAsia="en-GB"/>
        </w:rPr>
        <w:t xml:space="preserve">r method </w:t>
      </w:r>
      <w:r w:rsidRPr="00A0036B">
        <w:rPr>
          <w:rStyle w:val="Literal"/>
        </w:rPr>
        <w:t>map</w:t>
      </w:r>
      <w:r w:rsidRPr="00A0036B">
        <w:t xml:space="preserve">, which takes a closure to call on each item as the items are iterated through. The </w:t>
      </w:r>
      <w:r w:rsidRPr="00A0036B">
        <w:rPr>
          <w:rStyle w:val="Literal"/>
        </w:rPr>
        <w:t>map</w:t>
      </w:r>
      <w:r w:rsidRPr="00A0036B">
        <w:rPr>
          <w:lang w:eastAsia="en-GB"/>
        </w:rPr>
        <w:t xml:space="preserve"> method returns a new iterator that produces the modified items. The closure here creates a new iterator in which each item from the vector will be incremented by 1</w:t>
      </w:r>
      <w:r w:rsidR="00F710B1">
        <w:rPr>
          <w:lang w:eastAsia="en-GB"/>
        </w:rPr>
        <w:t>.</w:t>
      </w:r>
    </w:p>
    <w:p w14:paraId="1B22805C" w14:textId="2577DD73" w:rsidR="00136753" w:rsidRPr="00A0036B" w:rsidRDefault="00136753" w:rsidP="002A653B">
      <w:pPr>
        <w:pStyle w:val="CodeLabel"/>
        <w:rPr>
          <w:lang w:eastAsia="en-GB"/>
        </w:rPr>
      </w:pPr>
      <w:r w:rsidRPr="00A0036B">
        <w:rPr>
          <w:lang w:eastAsia="en-GB"/>
        </w:rPr>
        <w:lastRenderedPageBreak/>
        <w:t>src/main.rs</w:t>
      </w:r>
    </w:p>
    <w:p w14:paraId="15A31447" w14:textId="0FC56247" w:rsidR="00136753" w:rsidRPr="00A0036B" w:rsidRDefault="00136753" w:rsidP="00136753">
      <w:pPr>
        <w:pStyle w:val="Code"/>
      </w:pPr>
      <w:r w:rsidRPr="00A0036B">
        <w:t>let v1: Vec&lt;i32&gt; = vec![1, 2, 3];</w:t>
      </w:r>
    </w:p>
    <w:p w14:paraId="2C4DACE1" w14:textId="77777777" w:rsidR="00136753" w:rsidRPr="00A0036B" w:rsidRDefault="00136753" w:rsidP="00136753">
      <w:pPr>
        <w:pStyle w:val="Code"/>
      </w:pPr>
    </w:p>
    <w:p w14:paraId="3AEDF959" w14:textId="2DB21749" w:rsidR="00136753" w:rsidRPr="00A0036B" w:rsidRDefault="00136753" w:rsidP="00136753">
      <w:pPr>
        <w:pStyle w:val="Code"/>
      </w:pPr>
      <w:r w:rsidRPr="00A0036B">
        <w:t>v1.iter().map(|x| x + 1);</w:t>
      </w:r>
    </w:p>
    <w:p w14:paraId="56839B5B" w14:textId="777E1A25" w:rsidR="00136753" w:rsidRPr="00A0036B" w:rsidRDefault="00136753" w:rsidP="002A653B">
      <w:pPr>
        <w:pStyle w:val="CodeListingCaption"/>
        <w:rPr>
          <w:lang w:eastAsia="en-GB"/>
        </w:rPr>
      </w:pPr>
      <w:r w:rsidRPr="00A0036B">
        <w:t>Calling the iterator adapt</w:t>
      </w:r>
      <w:r w:rsidR="00A8757F">
        <w:t>e</w:t>
      </w:r>
      <w:r w:rsidRPr="00A0036B">
        <w:t xml:space="preserve">r </w:t>
      </w:r>
      <w:r w:rsidRPr="00A0036B">
        <w:rPr>
          <w:rStyle w:val="Literal"/>
        </w:rPr>
        <w:t>map</w:t>
      </w:r>
      <w:r w:rsidRPr="00A0036B">
        <w:rPr>
          <w:lang w:eastAsia="en-GB"/>
        </w:rPr>
        <w:t xml:space="preserve"> to create a new iterator</w:t>
      </w:r>
    </w:p>
    <w:p w14:paraId="11EBCB9A" w14:textId="715E5D51" w:rsidR="00136753" w:rsidRPr="00A0036B" w:rsidRDefault="00136753" w:rsidP="00136753">
      <w:pPr>
        <w:pStyle w:val="Body"/>
        <w:rPr>
          <w:lang w:eastAsia="en-GB"/>
        </w:rPr>
      </w:pPr>
      <w:r w:rsidRPr="00A0036B">
        <w:rPr>
          <w:lang w:eastAsia="en-GB"/>
        </w:rPr>
        <w:t>However, this code produces a warning:</w:t>
      </w:r>
    </w:p>
    <w:p w14:paraId="1DEE88BF" w14:textId="2A90EEC8" w:rsidR="00136753" w:rsidRPr="00A0036B" w:rsidRDefault="00136753" w:rsidP="00136753">
      <w:pPr>
        <w:pStyle w:val="Code"/>
      </w:pPr>
      <w:r w:rsidRPr="00A0036B">
        <w:t>warning: unused `Map` that must be used</w:t>
      </w:r>
    </w:p>
    <w:p w14:paraId="6300CAE5" w14:textId="53419A06" w:rsidR="00136753" w:rsidRPr="00A0036B" w:rsidRDefault="00136753" w:rsidP="00136753">
      <w:pPr>
        <w:pStyle w:val="Code"/>
      </w:pPr>
      <w:r w:rsidRPr="00A0036B">
        <w:t xml:space="preserve"> --&gt; src/main.rs:4:5</w:t>
      </w:r>
    </w:p>
    <w:p w14:paraId="3074A648" w14:textId="50A4CE5C" w:rsidR="00136753" w:rsidRPr="00A0036B" w:rsidRDefault="00136753" w:rsidP="00136753">
      <w:pPr>
        <w:pStyle w:val="Code"/>
      </w:pPr>
      <w:r w:rsidRPr="00A0036B">
        <w:t xml:space="preserve">  |</w:t>
      </w:r>
    </w:p>
    <w:p w14:paraId="061BF200" w14:textId="15AB25E1" w:rsidR="00136753" w:rsidRPr="00A0036B" w:rsidRDefault="00136753" w:rsidP="00136753">
      <w:pPr>
        <w:pStyle w:val="Code"/>
      </w:pPr>
      <w:r w:rsidRPr="00A0036B">
        <w:t>4 |     v1.iter().map(|x| x + 1);</w:t>
      </w:r>
    </w:p>
    <w:p w14:paraId="791F954E" w14:textId="15D9AF5D" w:rsidR="00136753" w:rsidRPr="00A0036B" w:rsidRDefault="00136753" w:rsidP="00136753">
      <w:pPr>
        <w:pStyle w:val="Code"/>
      </w:pPr>
      <w:r w:rsidRPr="00A0036B">
        <w:t xml:space="preserve">  |     ^^^^^^^^^^^^^^^^^^^^^^^^^</w:t>
      </w:r>
    </w:p>
    <w:p w14:paraId="4BAFD117" w14:textId="095130AF" w:rsidR="00136753" w:rsidRPr="00A0036B" w:rsidRDefault="00136753" w:rsidP="00136753">
      <w:pPr>
        <w:pStyle w:val="Code"/>
      </w:pPr>
      <w:r w:rsidRPr="00A0036B">
        <w:t xml:space="preserve">  |</w:t>
      </w:r>
    </w:p>
    <w:p w14:paraId="32F52DA8" w14:textId="4C499EFC" w:rsidR="00136753" w:rsidRPr="00A0036B" w:rsidRDefault="00136753" w:rsidP="00136753">
      <w:pPr>
        <w:pStyle w:val="Code"/>
      </w:pPr>
      <w:r w:rsidRPr="00A0036B">
        <w:t xml:space="preserve">  = note: `#[warn(unused_must_use)]` on by default</w:t>
      </w:r>
    </w:p>
    <w:p w14:paraId="02E558C2" w14:textId="5ECB11CD" w:rsidR="00136753" w:rsidRPr="00A0036B" w:rsidRDefault="00136753" w:rsidP="00136753">
      <w:pPr>
        <w:pStyle w:val="Code"/>
      </w:pPr>
      <w:r w:rsidRPr="00A0036B">
        <w:t xml:space="preserve">  = note: iterators are lazy and do nothing unless consumed</w:t>
      </w:r>
    </w:p>
    <w:p w14:paraId="338AABF8" w14:textId="3BBDF5DA" w:rsidR="00136753" w:rsidRPr="00A0036B" w:rsidRDefault="003E5595" w:rsidP="00136753">
      <w:pPr>
        <w:pStyle w:val="Body"/>
        <w:rPr>
          <w:lang w:eastAsia="en-GB"/>
        </w:rPr>
      </w:pPr>
      <w:r>
        <w:fldChar w:fldCharType="begin"/>
      </w:r>
      <w:r>
        <w:instrText xml:space="preserve"> XE "lazy evaluation startRange" </w:instrText>
      </w:r>
      <w:r>
        <w:fldChar w:fldCharType="end"/>
      </w:r>
      <w:r w:rsidR="00136753" w:rsidRPr="00A0036B">
        <w:rPr>
          <w:lang w:eastAsia="en-GB"/>
        </w:rPr>
        <w:t>The code in Listing 13-1</w:t>
      </w:r>
      <w:r w:rsidR="00FC626B" w:rsidRPr="00A0036B">
        <w:rPr>
          <w:lang w:eastAsia="en-GB"/>
        </w:rPr>
        <w:t>4</w:t>
      </w:r>
      <w:r w:rsidR="00136753" w:rsidRPr="00A0036B">
        <w:rPr>
          <w:lang w:eastAsia="en-GB"/>
        </w:rPr>
        <w:t xml:space="preserve"> doesn’t do anything; the closure we’ve specified never gets called. The warning reminds us why: iterator adapt</w:t>
      </w:r>
      <w:r w:rsidR="00A8757F">
        <w:rPr>
          <w:lang w:eastAsia="en-GB"/>
        </w:rPr>
        <w:t>e</w:t>
      </w:r>
      <w:r w:rsidR="00136753" w:rsidRPr="00A0036B">
        <w:rPr>
          <w:lang w:eastAsia="en-GB"/>
        </w:rPr>
        <w:t>rs are lazy, and we need to consume the iterator here.</w:t>
      </w:r>
      <w:r>
        <w:fldChar w:fldCharType="begin"/>
      </w:r>
      <w:r>
        <w:instrText xml:space="preserve"> XE "lazy evaluation endRange" </w:instrText>
      </w:r>
      <w:r>
        <w:fldChar w:fldCharType="end"/>
      </w:r>
    </w:p>
    <w:p w14:paraId="69F42A5A" w14:textId="2892A2BC" w:rsidR="00136753" w:rsidRPr="00A0036B" w:rsidRDefault="00136753" w:rsidP="00136753">
      <w:pPr>
        <w:pStyle w:val="Body"/>
        <w:rPr>
          <w:lang w:eastAsia="en-GB"/>
        </w:rPr>
      </w:pPr>
      <w:r w:rsidRPr="00A0036B">
        <w:t xml:space="preserve">To fix this warning and consume the iterator, we’ll use the </w:t>
      </w:r>
      <w:r w:rsidRPr="00A0036B">
        <w:rPr>
          <w:rStyle w:val="Literal"/>
        </w:rPr>
        <w:t>collect</w:t>
      </w:r>
      <w:r w:rsidRPr="00A0036B">
        <w:t xml:space="preserve"> method, which we used with </w:t>
      </w:r>
      <w:r w:rsidRPr="00A0036B">
        <w:rPr>
          <w:rStyle w:val="Literal"/>
        </w:rPr>
        <w:t>env::args</w:t>
      </w:r>
      <w:r w:rsidRPr="00A0036B">
        <w:rPr>
          <w:lang w:eastAsia="en-GB"/>
        </w:rPr>
        <w:t xml:space="preserve"> in Listing 12-1. This method consumes the iterator and collects the </w:t>
      </w:r>
      <w:r w:rsidR="00F710B1" w:rsidRPr="00A0036B">
        <w:rPr>
          <w:lang w:eastAsia="en-GB"/>
        </w:rPr>
        <w:t>result</w:t>
      </w:r>
      <w:r w:rsidR="00F710B1">
        <w:rPr>
          <w:lang w:eastAsia="en-GB"/>
        </w:rPr>
        <w:t>ant</w:t>
      </w:r>
      <w:r w:rsidR="00F710B1" w:rsidRPr="00A0036B">
        <w:rPr>
          <w:lang w:eastAsia="en-GB"/>
        </w:rPr>
        <w:t xml:space="preserve"> </w:t>
      </w:r>
      <w:r w:rsidRPr="00A0036B">
        <w:rPr>
          <w:lang w:eastAsia="en-GB"/>
        </w:rPr>
        <w:t>values into a collection data type.</w:t>
      </w:r>
    </w:p>
    <w:p w14:paraId="5709A6B2" w14:textId="095F1E7D" w:rsidR="00136753" w:rsidRPr="00A0036B" w:rsidRDefault="00136753" w:rsidP="00136753">
      <w:pPr>
        <w:pStyle w:val="Body"/>
        <w:rPr>
          <w:lang w:eastAsia="en-GB"/>
        </w:rPr>
      </w:pPr>
      <w:r w:rsidRPr="00A0036B">
        <w:rPr>
          <w:lang w:eastAsia="en-GB"/>
        </w:rPr>
        <w:t>In Listing 13-</w:t>
      </w:r>
      <w:r w:rsidR="00FC626B" w:rsidRPr="00A0036B">
        <w:rPr>
          <w:lang w:eastAsia="en-GB"/>
        </w:rPr>
        <w:t>15</w:t>
      </w:r>
      <w:r w:rsidRPr="00A0036B">
        <w:rPr>
          <w:lang w:eastAsia="en-GB"/>
        </w:rPr>
        <w:t xml:space="preserve">, we collect </w:t>
      </w:r>
      <w:r w:rsidR="00F710B1">
        <w:rPr>
          <w:lang w:eastAsia="en-GB"/>
        </w:rPr>
        <w:t xml:space="preserve">into a vector </w:t>
      </w:r>
      <w:r w:rsidRPr="00A0036B">
        <w:rPr>
          <w:lang w:eastAsia="en-GB"/>
        </w:rPr>
        <w:t xml:space="preserve">the results of iterating over the iterator that’s returned from the call to </w:t>
      </w:r>
      <w:r w:rsidRPr="00A0036B">
        <w:rPr>
          <w:rStyle w:val="Literal"/>
        </w:rPr>
        <w:t>map</w:t>
      </w:r>
      <w:r w:rsidRPr="00A0036B">
        <w:rPr>
          <w:lang w:eastAsia="en-GB"/>
        </w:rPr>
        <w:t>. This vector will end up containing each item from the original vector</w:t>
      </w:r>
      <w:r w:rsidR="00F710B1">
        <w:rPr>
          <w:lang w:eastAsia="en-GB"/>
        </w:rPr>
        <w:t>,</w:t>
      </w:r>
      <w:r w:rsidRPr="00A0036B">
        <w:rPr>
          <w:lang w:eastAsia="en-GB"/>
        </w:rPr>
        <w:t xml:space="preserve"> incremented by 1.</w:t>
      </w:r>
    </w:p>
    <w:p w14:paraId="284CD900" w14:textId="644B9777" w:rsidR="00136753" w:rsidRPr="00A0036B" w:rsidRDefault="00136753" w:rsidP="002A653B">
      <w:pPr>
        <w:pStyle w:val="CodeLabel"/>
        <w:rPr>
          <w:lang w:eastAsia="en-GB"/>
        </w:rPr>
      </w:pPr>
      <w:r w:rsidRPr="00A0036B">
        <w:rPr>
          <w:lang w:eastAsia="en-GB"/>
        </w:rPr>
        <w:t>src/main.rs</w:t>
      </w:r>
    </w:p>
    <w:p w14:paraId="272DA2C7" w14:textId="02D8C27D" w:rsidR="00136753" w:rsidRPr="00A0036B" w:rsidRDefault="00136753" w:rsidP="00136753">
      <w:pPr>
        <w:pStyle w:val="Code"/>
      </w:pPr>
      <w:r w:rsidRPr="00A0036B">
        <w:t>let v1: Vec&lt;i32&gt; = vec![1, 2, 3];</w:t>
      </w:r>
    </w:p>
    <w:p w14:paraId="1CCA749A" w14:textId="77777777" w:rsidR="00136753" w:rsidRPr="00A0036B" w:rsidRDefault="00136753" w:rsidP="00136753">
      <w:pPr>
        <w:pStyle w:val="Code"/>
      </w:pPr>
    </w:p>
    <w:p w14:paraId="1DE7F64A" w14:textId="6BBC96D9" w:rsidR="00136753" w:rsidRPr="00A0036B" w:rsidRDefault="00136753" w:rsidP="00136753">
      <w:pPr>
        <w:pStyle w:val="Code"/>
      </w:pPr>
      <w:r w:rsidRPr="00A0036B">
        <w:t>let v2: Vec&lt;_&gt; = v1.iter().map(|x| x + 1).collect();</w:t>
      </w:r>
    </w:p>
    <w:p w14:paraId="66E02D27" w14:textId="77777777" w:rsidR="00136753" w:rsidRPr="00A0036B" w:rsidRDefault="00136753" w:rsidP="00136753">
      <w:pPr>
        <w:pStyle w:val="Code"/>
      </w:pPr>
    </w:p>
    <w:p w14:paraId="41311AD1" w14:textId="00384F82" w:rsidR="00136753" w:rsidRPr="00A0036B" w:rsidRDefault="00136753" w:rsidP="00136753">
      <w:pPr>
        <w:pStyle w:val="Code"/>
      </w:pPr>
      <w:r w:rsidRPr="00A0036B">
        <w:t>assert_eq!(v2, vec![2, 3, 4]);</w:t>
      </w:r>
    </w:p>
    <w:p w14:paraId="13DEA21D" w14:textId="5F625BF8" w:rsidR="00136753" w:rsidRPr="00A0036B" w:rsidRDefault="00136753" w:rsidP="002A653B">
      <w:pPr>
        <w:pStyle w:val="CodeListingCaption"/>
        <w:rPr>
          <w:lang w:eastAsia="en-GB"/>
        </w:rPr>
      </w:pPr>
      <w:r w:rsidRPr="00A0036B">
        <w:t xml:space="preserve">Calling the </w:t>
      </w:r>
      <w:r w:rsidRPr="00A0036B">
        <w:rPr>
          <w:rStyle w:val="Literal"/>
        </w:rPr>
        <w:t>map</w:t>
      </w:r>
      <w:r w:rsidRPr="00A0036B">
        <w:t xml:space="preserve"> method to create a new iterator</w:t>
      </w:r>
      <w:r w:rsidR="00AA0A9F">
        <w:t>,</w:t>
      </w:r>
      <w:r w:rsidRPr="00A0036B">
        <w:t xml:space="preserve"> and then calling the </w:t>
      </w:r>
      <w:r w:rsidRPr="00A0036B">
        <w:rPr>
          <w:rStyle w:val="Literal"/>
        </w:rPr>
        <w:t>collect</w:t>
      </w:r>
      <w:r w:rsidRPr="00A0036B">
        <w:rPr>
          <w:lang w:eastAsia="en-GB"/>
        </w:rPr>
        <w:t xml:space="preserve"> method to consume the new iterator and create a vector</w:t>
      </w:r>
    </w:p>
    <w:p w14:paraId="5EFDF25F" w14:textId="031C23A8" w:rsidR="00136753" w:rsidRPr="00A0036B" w:rsidRDefault="00136753" w:rsidP="00136753">
      <w:pPr>
        <w:pStyle w:val="Body"/>
        <w:rPr>
          <w:lang w:eastAsia="en-GB"/>
        </w:rPr>
      </w:pPr>
      <w:r w:rsidRPr="00A0036B">
        <w:rPr>
          <w:lang w:eastAsia="en-GB"/>
        </w:rPr>
        <w:t xml:space="preserve">Because </w:t>
      </w:r>
      <w:r w:rsidRPr="00A0036B">
        <w:rPr>
          <w:rStyle w:val="Literal"/>
        </w:rPr>
        <w:t>map</w:t>
      </w:r>
      <w:r w:rsidRPr="00A0036B">
        <w:t xml:space="preserve"> takes a closure, we can specify any operation we want to perform on each item. This is a great example of how closures let you customize some behavior while reusing the iteration behavior that the </w:t>
      </w:r>
      <w:r w:rsidRPr="00A0036B">
        <w:rPr>
          <w:rStyle w:val="Literal"/>
        </w:rPr>
        <w:t>Iterator</w:t>
      </w:r>
      <w:r w:rsidRPr="00A0036B">
        <w:rPr>
          <w:lang w:eastAsia="en-GB"/>
        </w:rPr>
        <w:t xml:space="preserve"> trait provides.</w:t>
      </w:r>
    </w:p>
    <w:p w14:paraId="4F481D6C" w14:textId="7466AD0C" w:rsidR="00136753" w:rsidRPr="00A0036B" w:rsidRDefault="00136753" w:rsidP="00136753">
      <w:pPr>
        <w:pStyle w:val="Body"/>
        <w:rPr>
          <w:lang w:eastAsia="en-GB"/>
        </w:rPr>
      </w:pPr>
      <w:r w:rsidRPr="00A0036B">
        <w:rPr>
          <w:lang w:eastAsia="en-GB"/>
        </w:rPr>
        <w:t>You can chain multiple calls to iterator adapt</w:t>
      </w:r>
      <w:r w:rsidR="00A8757F">
        <w:rPr>
          <w:lang w:eastAsia="en-GB"/>
        </w:rPr>
        <w:t>e</w:t>
      </w:r>
      <w:r w:rsidRPr="00A0036B">
        <w:rPr>
          <w:lang w:eastAsia="en-GB"/>
        </w:rPr>
        <w:t>rs to perform complex actions in a readable way. But because all iterators are lazy, you have to call one of the consuming adapt</w:t>
      </w:r>
      <w:r w:rsidR="00A8757F">
        <w:rPr>
          <w:lang w:eastAsia="en-GB"/>
        </w:rPr>
        <w:t>e</w:t>
      </w:r>
      <w:r w:rsidRPr="00A0036B">
        <w:rPr>
          <w:lang w:eastAsia="en-GB"/>
        </w:rPr>
        <w:t>r methods to get results from calls to iterator adapt</w:t>
      </w:r>
      <w:r w:rsidR="00A8757F">
        <w:rPr>
          <w:lang w:eastAsia="en-GB"/>
        </w:rPr>
        <w:t>e</w:t>
      </w:r>
      <w:r w:rsidRPr="00A0036B">
        <w:rPr>
          <w:lang w:eastAsia="en-GB"/>
        </w:rPr>
        <w:t>rs.</w:t>
      </w:r>
    </w:p>
    <w:p w14:paraId="1C9D9C31" w14:textId="2209AC9B" w:rsidR="00136753" w:rsidRPr="00A0036B" w:rsidRDefault="00576530" w:rsidP="00D74D50">
      <w:pPr>
        <w:pStyle w:val="HeadB"/>
        <w:rPr>
          <w:lang w:eastAsia="en-GB"/>
        </w:rPr>
      </w:pPr>
      <w:r>
        <w:lastRenderedPageBreak/>
        <w:fldChar w:fldCharType="begin"/>
      </w:r>
      <w:r>
        <w:instrText xml:space="preserve"> XE "closures:capturing the environment with startRange" </w:instrText>
      </w:r>
      <w:r>
        <w:fldChar w:fldCharType="end"/>
      </w:r>
      <w:r>
        <w:fldChar w:fldCharType="begin"/>
      </w:r>
      <w:r>
        <w:instrText xml:space="preserve"> XE "environment startRange" </w:instrText>
      </w:r>
      <w:r>
        <w:fldChar w:fldCharType="end"/>
      </w:r>
      <w:r w:rsidR="00136753" w:rsidRPr="00A0036B">
        <w:rPr>
          <w:lang w:eastAsia="en-GB"/>
        </w:rPr>
        <w:t xml:space="preserve">Using Closures </w:t>
      </w:r>
      <w:r w:rsidR="00F710B1">
        <w:rPr>
          <w:lang w:eastAsia="en-GB"/>
        </w:rPr>
        <w:t>T</w:t>
      </w:r>
      <w:r w:rsidR="00F710B1" w:rsidRPr="00A0036B">
        <w:rPr>
          <w:lang w:eastAsia="en-GB"/>
        </w:rPr>
        <w:t xml:space="preserve">hat </w:t>
      </w:r>
      <w:r w:rsidR="00136753" w:rsidRPr="00A0036B">
        <w:rPr>
          <w:lang w:eastAsia="en-GB"/>
        </w:rPr>
        <w:t>Capture Their Environment</w:t>
      </w:r>
    </w:p>
    <w:p w14:paraId="657DC31D" w14:textId="5E96BC1E" w:rsidR="00136753" w:rsidRPr="00A0036B" w:rsidRDefault="00136753" w:rsidP="00D74D50">
      <w:pPr>
        <w:pStyle w:val="Body"/>
        <w:rPr>
          <w:lang w:eastAsia="en-GB"/>
        </w:rPr>
      </w:pPr>
      <w:r w:rsidRPr="00A0036B">
        <w:rPr>
          <w:lang w:eastAsia="en-GB"/>
        </w:rPr>
        <w:t>Many iterator adapters take closures as arguments, and commonly the closures we’ll specify as arguments to iterator adapters will be closures that capture their environment.</w:t>
      </w:r>
    </w:p>
    <w:p w14:paraId="06473959" w14:textId="682F8AE7" w:rsidR="00136753" w:rsidRPr="00A0036B" w:rsidRDefault="00136753" w:rsidP="00136753">
      <w:pPr>
        <w:pStyle w:val="Body"/>
      </w:pPr>
      <w:r w:rsidRPr="00A0036B">
        <w:t xml:space="preserve">For this example, we’ll use the </w:t>
      </w:r>
      <w:r w:rsidRPr="00A0036B">
        <w:rPr>
          <w:rStyle w:val="Literal"/>
        </w:rPr>
        <w:t>filter</w:t>
      </w:r>
      <w:r w:rsidRPr="00A0036B">
        <w:t xml:space="preserve"> method that takes a closure. The closure gets an item from the iterator and returns</w:t>
      </w:r>
      <w:r w:rsidR="00DD61DF" w:rsidRPr="00A0036B">
        <w:t xml:space="preserve"> a</w:t>
      </w:r>
      <w:r w:rsidRPr="00A0036B">
        <w:t xml:space="preserve"> </w:t>
      </w:r>
      <w:r w:rsidRPr="00A0036B">
        <w:rPr>
          <w:rStyle w:val="Literal"/>
        </w:rPr>
        <w:t>bool</w:t>
      </w:r>
      <w:r w:rsidRPr="00A0036B">
        <w:t xml:space="preserve">. If the closure returns </w:t>
      </w:r>
      <w:r w:rsidRPr="00A0036B">
        <w:rPr>
          <w:rStyle w:val="Literal"/>
        </w:rPr>
        <w:t>true</w:t>
      </w:r>
      <w:r w:rsidRPr="00A0036B">
        <w:t xml:space="preserve">, the value will be included in the iteration produced by </w:t>
      </w:r>
      <w:r w:rsidRPr="00A0036B">
        <w:rPr>
          <w:rStyle w:val="Literal"/>
        </w:rPr>
        <w:t>filter</w:t>
      </w:r>
      <w:r w:rsidRPr="00A0036B">
        <w:t xml:space="preserve">. If the closure returns </w:t>
      </w:r>
      <w:r w:rsidRPr="00A0036B">
        <w:rPr>
          <w:rStyle w:val="Literal"/>
        </w:rPr>
        <w:t>false</w:t>
      </w:r>
      <w:r w:rsidRPr="00A0036B">
        <w:rPr>
          <w:lang w:eastAsia="en-GB"/>
        </w:rPr>
        <w:t>, the value won’t be included.</w:t>
      </w:r>
    </w:p>
    <w:p w14:paraId="756FC805" w14:textId="3DB95824" w:rsidR="00136753" w:rsidRPr="00A0036B" w:rsidRDefault="00136753" w:rsidP="00136753">
      <w:pPr>
        <w:pStyle w:val="Body"/>
        <w:rPr>
          <w:lang w:eastAsia="en-GB"/>
        </w:rPr>
      </w:pPr>
      <w:r w:rsidRPr="00A0036B">
        <w:t>In Listing 13-1</w:t>
      </w:r>
      <w:r w:rsidR="00FC626B" w:rsidRPr="00A0036B">
        <w:t>6</w:t>
      </w:r>
      <w:r w:rsidRPr="00A0036B">
        <w:t xml:space="preserve">, we use </w:t>
      </w:r>
      <w:r w:rsidRPr="00A0036B">
        <w:rPr>
          <w:rStyle w:val="Literal"/>
        </w:rPr>
        <w:t>filter</w:t>
      </w:r>
      <w:r w:rsidRPr="00A0036B">
        <w:t xml:space="preserve"> with a closure that captures the </w:t>
      </w:r>
      <w:r w:rsidRPr="00A0036B">
        <w:rPr>
          <w:rStyle w:val="Literal"/>
        </w:rPr>
        <w:t>shoe_size</w:t>
      </w:r>
      <w:r w:rsidRPr="00A0036B">
        <w:t xml:space="preserve"> variable from its environment to iterate over a collection of </w:t>
      </w:r>
      <w:r w:rsidRPr="00A0036B">
        <w:rPr>
          <w:rStyle w:val="Literal"/>
        </w:rPr>
        <w:t>Shoe</w:t>
      </w:r>
      <w:r w:rsidRPr="00A0036B">
        <w:rPr>
          <w:lang w:eastAsia="en-GB"/>
        </w:rPr>
        <w:t xml:space="preserve"> struct instances. It will return only shoes that are the specified size.</w:t>
      </w:r>
    </w:p>
    <w:p w14:paraId="5C596CF6" w14:textId="657A270B" w:rsidR="00136753" w:rsidRPr="00A0036B" w:rsidRDefault="00136753" w:rsidP="002A653B">
      <w:pPr>
        <w:pStyle w:val="CodeLabel"/>
        <w:rPr>
          <w:lang w:eastAsia="en-GB"/>
        </w:rPr>
      </w:pPr>
      <w:r w:rsidRPr="00A0036B">
        <w:rPr>
          <w:lang w:eastAsia="en-GB"/>
        </w:rPr>
        <w:t>src/lib.rs</w:t>
      </w:r>
    </w:p>
    <w:p w14:paraId="6DB61106" w14:textId="2722961F" w:rsidR="00136753" w:rsidRPr="00A0036B" w:rsidRDefault="00136753" w:rsidP="00136753">
      <w:pPr>
        <w:pStyle w:val="Code"/>
      </w:pPr>
      <w:r w:rsidRPr="00A0036B">
        <w:t>#[derive(PartialEq, Debug)]</w:t>
      </w:r>
    </w:p>
    <w:p w14:paraId="7CB81673" w14:textId="4A826790" w:rsidR="00136753" w:rsidRPr="00A0036B" w:rsidRDefault="00136753" w:rsidP="00136753">
      <w:pPr>
        <w:pStyle w:val="Code"/>
      </w:pPr>
      <w:r w:rsidRPr="00A0036B">
        <w:t>struct Shoe {</w:t>
      </w:r>
    </w:p>
    <w:p w14:paraId="3D4242F9" w14:textId="29054428" w:rsidR="00136753" w:rsidRPr="00A0036B" w:rsidRDefault="00136753" w:rsidP="00136753">
      <w:pPr>
        <w:pStyle w:val="Code"/>
      </w:pPr>
      <w:r w:rsidRPr="00A0036B">
        <w:t xml:space="preserve">    size: u32,</w:t>
      </w:r>
    </w:p>
    <w:p w14:paraId="3210146A" w14:textId="17649125" w:rsidR="00136753" w:rsidRPr="00A0036B" w:rsidRDefault="00136753" w:rsidP="00136753">
      <w:pPr>
        <w:pStyle w:val="Code"/>
      </w:pPr>
      <w:r w:rsidRPr="00A0036B">
        <w:t xml:space="preserve">    style: String,</w:t>
      </w:r>
    </w:p>
    <w:p w14:paraId="2DEBE4B3" w14:textId="77777777" w:rsidR="00136753" w:rsidRPr="00A0036B" w:rsidRDefault="00136753" w:rsidP="00136753">
      <w:pPr>
        <w:pStyle w:val="Code"/>
      </w:pPr>
      <w:r w:rsidRPr="00A0036B">
        <w:t>}</w:t>
      </w:r>
    </w:p>
    <w:p w14:paraId="4DB177B9" w14:textId="77777777" w:rsidR="00136753" w:rsidRPr="00A0036B" w:rsidRDefault="00136753" w:rsidP="00136753">
      <w:pPr>
        <w:pStyle w:val="Code"/>
      </w:pPr>
    </w:p>
    <w:p w14:paraId="2C4AE619" w14:textId="1EE3361A" w:rsidR="00136753" w:rsidRPr="00A0036B" w:rsidRDefault="00136753" w:rsidP="00136753">
      <w:pPr>
        <w:pStyle w:val="Code"/>
      </w:pPr>
      <w:r w:rsidRPr="00A0036B">
        <w:t>fn shoes_in_size(shoes: Vec&lt;Shoe&gt;, shoe_size: u32) -&gt; Vec&lt;Shoe&gt; {</w:t>
      </w:r>
    </w:p>
    <w:p w14:paraId="506A2A84" w14:textId="3DB9A407" w:rsidR="00136753" w:rsidRPr="00A0036B" w:rsidRDefault="00136753" w:rsidP="00136753">
      <w:pPr>
        <w:pStyle w:val="Code"/>
      </w:pPr>
      <w:r w:rsidRPr="00A0036B">
        <w:t xml:space="preserve">    shoes.into_iter().filter(|s| s.size == shoe_size).collect()</w:t>
      </w:r>
    </w:p>
    <w:p w14:paraId="13EDF734" w14:textId="77777777" w:rsidR="00136753" w:rsidRPr="00A0036B" w:rsidRDefault="00136753" w:rsidP="00136753">
      <w:pPr>
        <w:pStyle w:val="Code"/>
      </w:pPr>
      <w:r w:rsidRPr="00A0036B">
        <w:t>}</w:t>
      </w:r>
    </w:p>
    <w:p w14:paraId="2B3132ED" w14:textId="77777777" w:rsidR="00136753" w:rsidRPr="00A0036B" w:rsidRDefault="00136753" w:rsidP="00136753">
      <w:pPr>
        <w:pStyle w:val="Code"/>
      </w:pPr>
    </w:p>
    <w:p w14:paraId="197B67F2" w14:textId="77777777" w:rsidR="00136753" w:rsidRPr="00A0036B" w:rsidRDefault="00136753" w:rsidP="00136753">
      <w:pPr>
        <w:pStyle w:val="Code"/>
      </w:pPr>
      <w:r w:rsidRPr="00A0036B">
        <w:t>#[cfg(test)]</w:t>
      </w:r>
    </w:p>
    <w:p w14:paraId="2E4F6B15" w14:textId="2A057D4E" w:rsidR="00136753" w:rsidRPr="00A0036B" w:rsidRDefault="00136753" w:rsidP="00136753">
      <w:pPr>
        <w:pStyle w:val="Code"/>
      </w:pPr>
      <w:r w:rsidRPr="00A0036B">
        <w:t>mod tests {</w:t>
      </w:r>
    </w:p>
    <w:p w14:paraId="37CBD900" w14:textId="07D99566" w:rsidR="00136753" w:rsidRPr="00A0036B" w:rsidRDefault="00136753" w:rsidP="00136753">
      <w:pPr>
        <w:pStyle w:val="Code"/>
      </w:pPr>
      <w:r w:rsidRPr="00A0036B">
        <w:t xml:space="preserve">    use super::*;</w:t>
      </w:r>
    </w:p>
    <w:p w14:paraId="22509CB5" w14:textId="77777777" w:rsidR="00136753" w:rsidRPr="00A0036B" w:rsidRDefault="00136753" w:rsidP="00136753">
      <w:pPr>
        <w:pStyle w:val="Code"/>
      </w:pPr>
    </w:p>
    <w:p w14:paraId="09989F14" w14:textId="480724A4" w:rsidR="00136753" w:rsidRPr="00A0036B" w:rsidRDefault="00136753" w:rsidP="00136753">
      <w:pPr>
        <w:pStyle w:val="Code"/>
      </w:pPr>
      <w:r w:rsidRPr="00A0036B">
        <w:t xml:space="preserve">    #[test]</w:t>
      </w:r>
    </w:p>
    <w:p w14:paraId="3F1B7524" w14:textId="67228680" w:rsidR="00136753" w:rsidRPr="00A0036B" w:rsidRDefault="00136753" w:rsidP="00136753">
      <w:pPr>
        <w:pStyle w:val="Code"/>
      </w:pPr>
      <w:r w:rsidRPr="00A0036B">
        <w:t xml:space="preserve">    fn filters_by_size() {</w:t>
      </w:r>
    </w:p>
    <w:p w14:paraId="1B69CCBC" w14:textId="1E07F5C2" w:rsidR="00136753" w:rsidRPr="00A0036B" w:rsidRDefault="00136753" w:rsidP="00136753">
      <w:pPr>
        <w:pStyle w:val="Code"/>
      </w:pPr>
      <w:r w:rsidRPr="00A0036B">
        <w:t xml:space="preserve">        let shoes = vec![</w:t>
      </w:r>
    </w:p>
    <w:p w14:paraId="44DFF5EE" w14:textId="318C5CBC" w:rsidR="00136753" w:rsidRPr="00A0036B" w:rsidRDefault="00136753" w:rsidP="00136753">
      <w:pPr>
        <w:pStyle w:val="Code"/>
      </w:pPr>
      <w:r w:rsidRPr="00A0036B">
        <w:t xml:space="preserve">            Shoe {</w:t>
      </w:r>
    </w:p>
    <w:p w14:paraId="5EEA76B0" w14:textId="41B4E3FA" w:rsidR="00136753" w:rsidRPr="00A0036B" w:rsidRDefault="00136753" w:rsidP="00136753">
      <w:pPr>
        <w:pStyle w:val="Code"/>
      </w:pPr>
      <w:r w:rsidRPr="00A0036B">
        <w:t xml:space="preserve">                size: 10,</w:t>
      </w:r>
    </w:p>
    <w:p w14:paraId="63D825DC" w14:textId="13727B7E" w:rsidR="00136753" w:rsidRPr="00A0036B" w:rsidRDefault="00136753" w:rsidP="00136753">
      <w:pPr>
        <w:pStyle w:val="Code"/>
      </w:pPr>
      <w:r w:rsidRPr="00A0036B">
        <w:t xml:space="preserve">                style: String::from("sneaker"),</w:t>
      </w:r>
    </w:p>
    <w:p w14:paraId="763166A6" w14:textId="3952AD7E" w:rsidR="00136753" w:rsidRPr="00A0036B" w:rsidRDefault="00136753" w:rsidP="00136753">
      <w:pPr>
        <w:pStyle w:val="Code"/>
      </w:pPr>
      <w:r w:rsidRPr="00A0036B">
        <w:t xml:space="preserve">            },</w:t>
      </w:r>
    </w:p>
    <w:p w14:paraId="603BE690" w14:textId="1439C9C1" w:rsidR="00136753" w:rsidRPr="00A0036B" w:rsidRDefault="00136753" w:rsidP="00136753">
      <w:pPr>
        <w:pStyle w:val="Code"/>
      </w:pPr>
      <w:r w:rsidRPr="00A0036B">
        <w:t xml:space="preserve">            Shoe {</w:t>
      </w:r>
    </w:p>
    <w:p w14:paraId="750910AE" w14:textId="76ABE37F" w:rsidR="00136753" w:rsidRPr="00A0036B" w:rsidRDefault="00136753" w:rsidP="00136753">
      <w:pPr>
        <w:pStyle w:val="Code"/>
      </w:pPr>
      <w:r w:rsidRPr="00A0036B">
        <w:t xml:space="preserve">                size: 13,</w:t>
      </w:r>
    </w:p>
    <w:p w14:paraId="77D1D267" w14:textId="4A9CFD68" w:rsidR="00136753" w:rsidRPr="00A0036B" w:rsidRDefault="00136753" w:rsidP="00136753">
      <w:pPr>
        <w:pStyle w:val="Code"/>
      </w:pPr>
      <w:r w:rsidRPr="00A0036B">
        <w:t xml:space="preserve">                style: String::from("sandal"),</w:t>
      </w:r>
    </w:p>
    <w:p w14:paraId="4781A889" w14:textId="73A07879" w:rsidR="00136753" w:rsidRPr="00A0036B" w:rsidRDefault="00136753" w:rsidP="00136753">
      <w:pPr>
        <w:pStyle w:val="Code"/>
      </w:pPr>
      <w:r w:rsidRPr="00A0036B">
        <w:t xml:space="preserve">            },</w:t>
      </w:r>
    </w:p>
    <w:p w14:paraId="542B77FE" w14:textId="546C2D40" w:rsidR="00136753" w:rsidRPr="00A0036B" w:rsidRDefault="00136753" w:rsidP="00136753">
      <w:pPr>
        <w:pStyle w:val="Code"/>
      </w:pPr>
      <w:r w:rsidRPr="00A0036B">
        <w:t xml:space="preserve">            Shoe {</w:t>
      </w:r>
    </w:p>
    <w:p w14:paraId="22A73E84" w14:textId="1F0E4DEA" w:rsidR="00136753" w:rsidRPr="00A0036B" w:rsidRDefault="00136753" w:rsidP="00136753">
      <w:pPr>
        <w:pStyle w:val="Code"/>
      </w:pPr>
      <w:r w:rsidRPr="00A0036B">
        <w:t xml:space="preserve">                size: 10,</w:t>
      </w:r>
    </w:p>
    <w:p w14:paraId="05160F5F" w14:textId="7594C245" w:rsidR="00136753" w:rsidRPr="00A0036B" w:rsidRDefault="00136753" w:rsidP="00136753">
      <w:pPr>
        <w:pStyle w:val="Code"/>
      </w:pPr>
      <w:r w:rsidRPr="00A0036B">
        <w:t xml:space="preserve">                style: String::from("boot"),</w:t>
      </w:r>
    </w:p>
    <w:p w14:paraId="3A585294" w14:textId="1AB8FACD" w:rsidR="00136753" w:rsidRPr="00A0036B" w:rsidRDefault="00136753" w:rsidP="00136753">
      <w:pPr>
        <w:pStyle w:val="Code"/>
      </w:pPr>
      <w:r w:rsidRPr="00A0036B">
        <w:t xml:space="preserve">            },</w:t>
      </w:r>
    </w:p>
    <w:p w14:paraId="6964D1E7" w14:textId="34CC337B" w:rsidR="00136753" w:rsidRPr="00A0036B" w:rsidRDefault="00136753" w:rsidP="00136753">
      <w:pPr>
        <w:pStyle w:val="Code"/>
      </w:pPr>
      <w:r w:rsidRPr="00A0036B">
        <w:t xml:space="preserve">        ];</w:t>
      </w:r>
    </w:p>
    <w:p w14:paraId="5BD57876" w14:textId="77777777" w:rsidR="00136753" w:rsidRPr="00A0036B" w:rsidRDefault="00136753" w:rsidP="00136753">
      <w:pPr>
        <w:pStyle w:val="Code"/>
      </w:pPr>
    </w:p>
    <w:p w14:paraId="277B3623" w14:textId="0C404E37" w:rsidR="00136753" w:rsidRPr="00A0036B" w:rsidRDefault="00136753" w:rsidP="00136753">
      <w:pPr>
        <w:pStyle w:val="Code"/>
      </w:pPr>
      <w:r w:rsidRPr="00A0036B">
        <w:t xml:space="preserve">        let in_my_size = shoes_in_size(shoes, 10);</w:t>
      </w:r>
    </w:p>
    <w:p w14:paraId="3CD8AC70" w14:textId="77777777" w:rsidR="00136753" w:rsidRPr="00A0036B" w:rsidRDefault="00136753" w:rsidP="00136753">
      <w:pPr>
        <w:pStyle w:val="Code"/>
      </w:pPr>
    </w:p>
    <w:p w14:paraId="5F5C28B7" w14:textId="3668CE66" w:rsidR="00136753" w:rsidRPr="00A0036B" w:rsidRDefault="00136753" w:rsidP="00136753">
      <w:pPr>
        <w:pStyle w:val="Code"/>
      </w:pPr>
      <w:r w:rsidRPr="00A0036B">
        <w:t xml:space="preserve">        assert_eq!(</w:t>
      </w:r>
    </w:p>
    <w:p w14:paraId="6D92E120" w14:textId="0FF853EB" w:rsidR="00136753" w:rsidRPr="00A0036B" w:rsidRDefault="00136753" w:rsidP="00136753">
      <w:pPr>
        <w:pStyle w:val="Code"/>
      </w:pPr>
      <w:r w:rsidRPr="00A0036B">
        <w:t xml:space="preserve">            in_my_size,</w:t>
      </w:r>
    </w:p>
    <w:p w14:paraId="36D37100" w14:textId="5657F5EE" w:rsidR="00136753" w:rsidRPr="00A0036B" w:rsidRDefault="00136753" w:rsidP="00136753">
      <w:pPr>
        <w:pStyle w:val="Code"/>
      </w:pPr>
      <w:r w:rsidRPr="00A0036B">
        <w:lastRenderedPageBreak/>
        <w:t xml:space="preserve">            vec![</w:t>
      </w:r>
    </w:p>
    <w:p w14:paraId="68A2E7E3" w14:textId="3415E69F" w:rsidR="00136753" w:rsidRPr="00A0036B" w:rsidRDefault="00136753" w:rsidP="00136753">
      <w:pPr>
        <w:pStyle w:val="Code"/>
      </w:pPr>
      <w:r w:rsidRPr="00A0036B">
        <w:t xml:space="preserve">                Shoe {</w:t>
      </w:r>
    </w:p>
    <w:p w14:paraId="4CA6D5F7" w14:textId="6F1057C1" w:rsidR="00136753" w:rsidRPr="00A0036B" w:rsidRDefault="00136753" w:rsidP="00136753">
      <w:pPr>
        <w:pStyle w:val="Code"/>
      </w:pPr>
      <w:r w:rsidRPr="00A0036B">
        <w:t xml:space="preserve">                    size: 10,</w:t>
      </w:r>
    </w:p>
    <w:p w14:paraId="376B5127" w14:textId="738BB43F" w:rsidR="00136753" w:rsidRPr="00A0036B" w:rsidRDefault="00136753" w:rsidP="00136753">
      <w:pPr>
        <w:pStyle w:val="Code"/>
      </w:pPr>
      <w:r w:rsidRPr="00A0036B">
        <w:t xml:space="preserve">                    style: String::from("sneaker")</w:t>
      </w:r>
    </w:p>
    <w:p w14:paraId="2B1518A4" w14:textId="0D6A5FAF" w:rsidR="00136753" w:rsidRPr="00A0036B" w:rsidRDefault="00136753" w:rsidP="00136753">
      <w:pPr>
        <w:pStyle w:val="Code"/>
      </w:pPr>
      <w:r w:rsidRPr="00A0036B">
        <w:t xml:space="preserve">                },</w:t>
      </w:r>
    </w:p>
    <w:p w14:paraId="635F0C64" w14:textId="554E6E09" w:rsidR="00136753" w:rsidRPr="00A0036B" w:rsidRDefault="00136753" w:rsidP="00136753">
      <w:pPr>
        <w:pStyle w:val="Code"/>
      </w:pPr>
      <w:r w:rsidRPr="00A0036B">
        <w:t xml:space="preserve">                Shoe {</w:t>
      </w:r>
    </w:p>
    <w:p w14:paraId="506B36BD" w14:textId="7B05DAB1" w:rsidR="00136753" w:rsidRPr="00A0036B" w:rsidRDefault="00136753" w:rsidP="00136753">
      <w:pPr>
        <w:pStyle w:val="Code"/>
      </w:pPr>
      <w:r w:rsidRPr="00A0036B">
        <w:t xml:space="preserve">                    size: 10,</w:t>
      </w:r>
    </w:p>
    <w:p w14:paraId="3C1FC568" w14:textId="493CB405" w:rsidR="00136753" w:rsidRPr="00A0036B" w:rsidRDefault="00136753" w:rsidP="00136753">
      <w:pPr>
        <w:pStyle w:val="Code"/>
      </w:pPr>
      <w:r w:rsidRPr="00A0036B">
        <w:t xml:space="preserve">                    style: String::from("boot")</w:t>
      </w:r>
    </w:p>
    <w:p w14:paraId="29E4EAF8" w14:textId="58DFB7D9" w:rsidR="00136753" w:rsidRPr="00A0036B" w:rsidRDefault="00136753" w:rsidP="00136753">
      <w:pPr>
        <w:pStyle w:val="Code"/>
      </w:pPr>
      <w:r w:rsidRPr="00A0036B">
        <w:t xml:space="preserve">                },</w:t>
      </w:r>
    </w:p>
    <w:p w14:paraId="4E16EACF" w14:textId="3A01FE79" w:rsidR="00136753" w:rsidRPr="00A0036B" w:rsidRDefault="00136753" w:rsidP="00136753">
      <w:pPr>
        <w:pStyle w:val="Code"/>
      </w:pPr>
      <w:r w:rsidRPr="00A0036B">
        <w:t xml:space="preserve">            ]</w:t>
      </w:r>
    </w:p>
    <w:p w14:paraId="603AE24F" w14:textId="65E1CA7D" w:rsidR="00136753" w:rsidRPr="00A0036B" w:rsidRDefault="00136753" w:rsidP="00136753">
      <w:pPr>
        <w:pStyle w:val="Code"/>
      </w:pPr>
      <w:r w:rsidRPr="00A0036B">
        <w:t xml:space="preserve">        );</w:t>
      </w:r>
    </w:p>
    <w:p w14:paraId="4E08EC1B" w14:textId="4B742295" w:rsidR="00136753" w:rsidRPr="00A0036B" w:rsidRDefault="00136753" w:rsidP="00136753">
      <w:pPr>
        <w:pStyle w:val="Code"/>
      </w:pPr>
      <w:r w:rsidRPr="00A0036B">
        <w:t xml:space="preserve">    }</w:t>
      </w:r>
    </w:p>
    <w:p w14:paraId="4756A7DE" w14:textId="77777777" w:rsidR="00136753" w:rsidRPr="00A0036B" w:rsidRDefault="00136753" w:rsidP="00136753">
      <w:pPr>
        <w:pStyle w:val="Code"/>
      </w:pPr>
      <w:r w:rsidRPr="00A0036B">
        <w:t>}</w:t>
      </w:r>
    </w:p>
    <w:p w14:paraId="6272C43E" w14:textId="71789ECD" w:rsidR="00136753" w:rsidRPr="00A0036B" w:rsidRDefault="00136753" w:rsidP="002A653B">
      <w:pPr>
        <w:pStyle w:val="CodeListingCaption"/>
        <w:rPr>
          <w:lang w:eastAsia="en-GB"/>
        </w:rPr>
      </w:pPr>
      <w:r w:rsidRPr="00A0036B">
        <w:t xml:space="preserve">Using the </w:t>
      </w:r>
      <w:r w:rsidRPr="00A0036B">
        <w:rPr>
          <w:rStyle w:val="Literal"/>
        </w:rPr>
        <w:t>filter</w:t>
      </w:r>
      <w:r w:rsidRPr="00A0036B">
        <w:t xml:space="preserve"> method with a closure that captures </w:t>
      </w:r>
      <w:r w:rsidRPr="00A0036B">
        <w:rPr>
          <w:rStyle w:val="Literal"/>
        </w:rPr>
        <w:t>shoe_size</w:t>
      </w:r>
    </w:p>
    <w:p w14:paraId="67DF5B22" w14:textId="28223496" w:rsidR="00136753" w:rsidRPr="00A0036B" w:rsidRDefault="00136753" w:rsidP="00136753">
      <w:pPr>
        <w:pStyle w:val="Body"/>
        <w:rPr>
          <w:lang w:eastAsia="en-GB"/>
        </w:rPr>
      </w:pPr>
      <w:r w:rsidRPr="00A0036B">
        <w:rPr>
          <w:lang w:eastAsia="en-GB"/>
        </w:rPr>
        <w:t xml:space="preserve">The </w:t>
      </w:r>
      <w:r w:rsidRPr="00A0036B">
        <w:rPr>
          <w:rStyle w:val="Literal"/>
        </w:rPr>
        <w:t>shoes_in_size</w:t>
      </w:r>
      <w:r w:rsidRPr="00A0036B">
        <w:rPr>
          <w:lang w:eastAsia="en-GB"/>
        </w:rPr>
        <w:t xml:space="preserve"> function takes ownership of a vector of shoes and a shoe size as parameters. It returns a vector containing only shoes of the specified size.</w:t>
      </w:r>
    </w:p>
    <w:p w14:paraId="7EB814AB" w14:textId="36D0203C" w:rsidR="00136753" w:rsidRPr="00A0036B" w:rsidRDefault="00136753" w:rsidP="00136753">
      <w:pPr>
        <w:pStyle w:val="Body"/>
        <w:rPr>
          <w:lang w:eastAsia="en-GB"/>
        </w:rPr>
      </w:pPr>
      <w:r w:rsidRPr="00A0036B">
        <w:rPr>
          <w:lang w:eastAsia="en-GB"/>
        </w:rPr>
        <w:t xml:space="preserve">In the body of </w:t>
      </w:r>
      <w:r w:rsidRPr="00A0036B">
        <w:rPr>
          <w:rStyle w:val="Literal"/>
        </w:rPr>
        <w:t>shoes_in_size</w:t>
      </w:r>
      <w:r w:rsidRPr="00A0036B">
        <w:t xml:space="preserve">, we call </w:t>
      </w:r>
      <w:r w:rsidRPr="00A0036B">
        <w:rPr>
          <w:rStyle w:val="Literal"/>
        </w:rPr>
        <w:t>into_iter</w:t>
      </w:r>
      <w:r w:rsidRPr="00A0036B">
        <w:t xml:space="preserve"> to create an iterator that takes ownership of the vector. Then we call </w:t>
      </w:r>
      <w:r w:rsidRPr="00A0036B">
        <w:rPr>
          <w:rStyle w:val="Literal"/>
        </w:rPr>
        <w:t>filter</w:t>
      </w:r>
      <w:r w:rsidRPr="00A0036B">
        <w:t xml:space="preserve"> to adapt that iterator into a new iterator that only contains elements for which the closure returns </w:t>
      </w:r>
      <w:r w:rsidRPr="00A0036B">
        <w:rPr>
          <w:rStyle w:val="Literal"/>
        </w:rPr>
        <w:t>true</w:t>
      </w:r>
      <w:r w:rsidRPr="00A0036B">
        <w:rPr>
          <w:lang w:eastAsia="en-GB"/>
        </w:rPr>
        <w:t>.</w:t>
      </w:r>
    </w:p>
    <w:p w14:paraId="76FDE4D8" w14:textId="6C6E3D60" w:rsidR="00136753" w:rsidRPr="00A0036B" w:rsidRDefault="00136753" w:rsidP="00136753">
      <w:pPr>
        <w:pStyle w:val="Body"/>
        <w:rPr>
          <w:lang w:eastAsia="en-GB"/>
        </w:rPr>
      </w:pPr>
      <w:r w:rsidRPr="00A0036B">
        <w:rPr>
          <w:lang w:eastAsia="en-GB"/>
        </w:rPr>
        <w:t xml:space="preserve">The closure captures the </w:t>
      </w:r>
      <w:r w:rsidRPr="00A0036B">
        <w:rPr>
          <w:rStyle w:val="Literal"/>
        </w:rPr>
        <w:t>shoe_size</w:t>
      </w:r>
      <w:r w:rsidRPr="00A0036B">
        <w:t xml:space="preserve"> parameter from the environment and compares the value with each shoe’s size, keeping only shoes of the size specified. Finally, calling </w:t>
      </w:r>
      <w:r w:rsidRPr="00A0036B">
        <w:rPr>
          <w:rStyle w:val="Literal"/>
        </w:rPr>
        <w:t>collect</w:t>
      </w:r>
      <w:r w:rsidRPr="00A0036B">
        <w:rPr>
          <w:lang w:eastAsia="en-GB"/>
        </w:rPr>
        <w:t xml:space="preserve"> gathers the values returned by the adapted iterator into a vector that’s returned by the function.</w:t>
      </w:r>
    </w:p>
    <w:p w14:paraId="05413513" w14:textId="36D31C9E" w:rsidR="00136753" w:rsidRPr="00A0036B" w:rsidRDefault="00136753" w:rsidP="00136753">
      <w:pPr>
        <w:pStyle w:val="Body"/>
        <w:rPr>
          <w:lang w:eastAsia="en-GB"/>
        </w:rPr>
      </w:pPr>
      <w:r w:rsidRPr="00A0036B">
        <w:rPr>
          <w:lang w:eastAsia="en-GB"/>
        </w:rPr>
        <w:t xml:space="preserve">The test shows that when we call </w:t>
      </w:r>
      <w:r w:rsidRPr="00A0036B">
        <w:rPr>
          <w:rStyle w:val="Literal"/>
        </w:rPr>
        <w:t>shoes_in_size</w:t>
      </w:r>
      <w:r w:rsidRPr="00A0036B">
        <w:rPr>
          <w:lang w:eastAsia="en-GB"/>
        </w:rPr>
        <w:t>, we get back only shoes that have the same size as the value we specified.</w:t>
      </w:r>
      <w:r w:rsidR="00576530">
        <w:fldChar w:fldCharType="begin"/>
      </w:r>
      <w:r w:rsidR="00576530">
        <w:instrText xml:space="preserve"> XE "closures:capturing the environment with endRange" </w:instrText>
      </w:r>
      <w:r w:rsidR="00576530">
        <w:fldChar w:fldCharType="end"/>
      </w:r>
      <w:r w:rsidR="00576530">
        <w:fldChar w:fldCharType="begin"/>
      </w:r>
      <w:r w:rsidR="00576530">
        <w:instrText xml:space="preserve"> XE "environment endRange" </w:instrText>
      </w:r>
      <w:r w:rsidR="00576530">
        <w:fldChar w:fldCharType="end"/>
      </w:r>
      <w:r w:rsidR="00225CA8">
        <w:fldChar w:fldCharType="begin"/>
      </w:r>
      <w:r w:rsidR="00225CA8">
        <w:instrText xml:space="preserve"> XE "iterators:adapters for endRange" </w:instrText>
      </w:r>
      <w:r w:rsidR="00225CA8">
        <w:fldChar w:fldCharType="end"/>
      </w:r>
      <w:r w:rsidR="00225CA8">
        <w:fldChar w:fldCharType="begin"/>
      </w:r>
      <w:r w:rsidR="00225CA8">
        <w:instrText xml:space="preserve"> XE "iterator adapters endRange" </w:instrText>
      </w:r>
      <w:r w:rsidR="00225CA8">
        <w:fldChar w:fldCharType="end"/>
      </w:r>
    </w:p>
    <w:p w14:paraId="319DBE18" w14:textId="529A8A13" w:rsidR="00136753" w:rsidRPr="00A0036B" w:rsidRDefault="00136753" w:rsidP="00D74D50">
      <w:pPr>
        <w:pStyle w:val="HeadA"/>
        <w:rPr>
          <w:lang w:eastAsia="en-GB"/>
        </w:rPr>
      </w:pPr>
      <w:bookmarkStart w:id="9" w:name="improving-our-i/o-project"/>
      <w:bookmarkEnd w:id="9"/>
      <w:r w:rsidRPr="00A0036B">
        <w:rPr>
          <w:lang w:eastAsia="en-GB"/>
        </w:rPr>
        <w:t>Improving Our I/O Project</w:t>
      </w:r>
    </w:p>
    <w:p w14:paraId="0B926E4C" w14:textId="3F69EE9D" w:rsidR="00136753" w:rsidRPr="00A0036B" w:rsidRDefault="00136753" w:rsidP="00136753">
      <w:pPr>
        <w:pStyle w:val="Body"/>
        <w:rPr>
          <w:lang w:eastAsia="en-GB"/>
        </w:rPr>
      </w:pPr>
      <w:r w:rsidRPr="00A0036B">
        <w:t xml:space="preserve">With this new knowledge about iterators, we can improve the I/O project in </w:t>
      </w:r>
      <w:r w:rsidRPr="00A0036B">
        <w:rPr>
          <w:rStyle w:val="Xref"/>
        </w:rPr>
        <w:t>Chapter 12</w:t>
      </w:r>
      <w:r w:rsidRPr="00A0036B">
        <w:t xml:space="preserve"> by using iterators to make places in the code clearer and more concise. Let’s look at how iterators can improve our implementation of the </w:t>
      </w:r>
      <w:r w:rsidRPr="00A0036B">
        <w:rPr>
          <w:rStyle w:val="Literal"/>
        </w:rPr>
        <w:t>Config::build</w:t>
      </w:r>
      <w:r w:rsidRPr="00A0036B">
        <w:t xml:space="preserve"> function and the </w:t>
      </w:r>
      <w:r w:rsidRPr="00A0036B">
        <w:rPr>
          <w:rStyle w:val="Literal"/>
        </w:rPr>
        <w:t>search</w:t>
      </w:r>
      <w:r w:rsidRPr="00A0036B">
        <w:rPr>
          <w:lang w:eastAsia="en-GB"/>
        </w:rPr>
        <w:t xml:space="preserve"> function.</w:t>
      </w:r>
    </w:p>
    <w:p w14:paraId="0B9E0958" w14:textId="31FD055C" w:rsidR="00136753" w:rsidRPr="00A0036B" w:rsidRDefault="00136753" w:rsidP="00554475">
      <w:pPr>
        <w:pStyle w:val="HeadB"/>
        <w:rPr>
          <w:lang w:eastAsia="en-GB"/>
        </w:rPr>
      </w:pPr>
      <w:bookmarkStart w:id="10" w:name="removing-a-`clone`-using-an-iterator"/>
      <w:bookmarkEnd w:id="10"/>
      <w:r w:rsidRPr="00A0036B">
        <w:t>Removing a clone</w:t>
      </w:r>
      <w:r w:rsidRPr="00A0036B">
        <w:rPr>
          <w:lang w:eastAsia="en-GB"/>
        </w:rPr>
        <w:t xml:space="preserve"> Using an Iterator</w:t>
      </w:r>
    </w:p>
    <w:p w14:paraId="48D91D21" w14:textId="02F09C89" w:rsidR="00136753" w:rsidRPr="00A0036B" w:rsidRDefault="00136753" w:rsidP="00136753">
      <w:pPr>
        <w:pStyle w:val="Body"/>
        <w:rPr>
          <w:lang w:eastAsia="en-GB"/>
        </w:rPr>
      </w:pPr>
      <w:r w:rsidRPr="00A0036B">
        <w:t xml:space="preserve">In Listing 12-6, we added code that took a slice of </w:t>
      </w:r>
      <w:r w:rsidRPr="00A0036B">
        <w:rPr>
          <w:rStyle w:val="Literal"/>
        </w:rPr>
        <w:t>String</w:t>
      </w:r>
      <w:r w:rsidRPr="00A0036B">
        <w:t xml:space="preserve"> values and created an instance of the </w:t>
      </w:r>
      <w:r w:rsidRPr="00A0036B">
        <w:rPr>
          <w:rStyle w:val="Literal"/>
        </w:rPr>
        <w:t>Config</w:t>
      </w:r>
      <w:r w:rsidRPr="00A0036B">
        <w:t xml:space="preserve"> struct by indexing into the slice and cloning the values, allowing the </w:t>
      </w:r>
      <w:r w:rsidRPr="00A0036B">
        <w:rPr>
          <w:rStyle w:val="Literal"/>
        </w:rPr>
        <w:t>Config</w:t>
      </w:r>
      <w:r w:rsidRPr="00A0036B">
        <w:t xml:space="preserve"> struct to own those values. In Listing 13-</w:t>
      </w:r>
      <w:r w:rsidR="001E666F" w:rsidRPr="00A0036B">
        <w:t>17</w:t>
      </w:r>
      <w:r w:rsidRPr="00A0036B">
        <w:t xml:space="preserve">, we’ve reproduced the implementation of the </w:t>
      </w:r>
      <w:r w:rsidRPr="00A0036B">
        <w:rPr>
          <w:rStyle w:val="Literal"/>
        </w:rPr>
        <w:t>Config::build</w:t>
      </w:r>
      <w:r w:rsidRPr="00A0036B">
        <w:rPr>
          <w:lang w:eastAsia="en-GB"/>
        </w:rPr>
        <w:t xml:space="preserve"> function as it was in Listing 12-23</w:t>
      </w:r>
      <w:r w:rsidR="0097421E">
        <w:rPr>
          <w:lang w:eastAsia="en-GB"/>
        </w:rPr>
        <w:t>.</w:t>
      </w:r>
    </w:p>
    <w:p w14:paraId="4C3F629D" w14:textId="10D1F054" w:rsidR="00136753" w:rsidRPr="00A0036B" w:rsidRDefault="00136753" w:rsidP="002A653B">
      <w:pPr>
        <w:pStyle w:val="CodeLabel"/>
        <w:rPr>
          <w:lang w:eastAsia="en-GB"/>
        </w:rPr>
      </w:pPr>
      <w:r w:rsidRPr="00A0036B">
        <w:rPr>
          <w:lang w:eastAsia="en-GB"/>
        </w:rPr>
        <w:t>src/lib.rs</w:t>
      </w:r>
    </w:p>
    <w:p w14:paraId="36B702E4" w14:textId="79B50955" w:rsidR="00136753" w:rsidRPr="00A0036B" w:rsidRDefault="00136753" w:rsidP="00A93EE4">
      <w:pPr>
        <w:pStyle w:val="Code"/>
      </w:pPr>
      <w:r w:rsidRPr="00A0036B">
        <w:t>impl Config {</w:t>
      </w:r>
    </w:p>
    <w:p w14:paraId="4CB8F8B2" w14:textId="77777777" w:rsidR="00EC27F7" w:rsidRDefault="00136753" w:rsidP="00A93EE4">
      <w:pPr>
        <w:pStyle w:val="Code"/>
      </w:pPr>
      <w:commentRangeStart w:id="11"/>
      <w:commentRangeStart w:id="12"/>
      <w:r w:rsidRPr="00A0036B">
        <w:lastRenderedPageBreak/>
        <w:t xml:space="preserve">    pub fn build(</w:t>
      </w:r>
    </w:p>
    <w:p w14:paraId="23355C8E" w14:textId="77777777" w:rsidR="00EC27F7" w:rsidRDefault="00EC27F7" w:rsidP="00A93EE4">
      <w:pPr>
        <w:pStyle w:val="Code"/>
      </w:pPr>
      <w:r>
        <w:t xml:space="preserve">        </w:t>
      </w:r>
      <w:r w:rsidR="00136753" w:rsidRPr="00A0036B">
        <w:t>args: &amp;[String]</w:t>
      </w:r>
    </w:p>
    <w:p w14:paraId="25F6C736" w14:textId="119D18CB" w:rsidR="00136753" w:rsidRPr="00A0036B" w:rsidRDefault="00EC27F7" w:rsidP="00A93EE4">
      <w:pPr>
        <w:pStyle w:val="Code"/>
      </w:pPr>
      <w:r>
        <w:t xml:space="preserve">    </w:t>
      </w:r>
      <w:r w:rsidR="00136753" w:rsidRPr="00A0036B">
        <w:t>) -&gt; Result&lt;Config, &amp;'static str&gt; {</w:t>
      </w:r>
      <w:commentRangeEnd w:id="11"/>
      <w:r w:rsidR="00CD016E">
        <w:rPr>
          <w:rStyle w:val="CommentReference"/>
          <w:rFonts w:ascii="Times New Roman" w:hAnsi="Times New Roman" w:cs="Times New Roman"/>
          <w:color w:val="auto"/>
          <w:lang w:val="en-CA"/>
        </w:rPr>
        <w:commentReference w:id="11"/>
      </w:r>
      <w:commentRangeEnd w:id="12"/>
      <w:r w:rsidR="00DA16E9">
        <w:rPr>
          <w:rStyle w:val="CommentReference"/>
          <w:rFonts w:ascii="Times New Roman" w:hAnsi="Times New Roman" w:cs="Times New Roman"/>
          <w:color w:val="auto"/>
          <w:lang w:val="en-CA"/>
        </w:rPr>
        <w:commentReference w:id="12"/>
      </w:r>
    </w:p>
    <w:p w14:paraId="0745290E" w14:textId="51238A73" w:rsidR="00136753" w:rsidRPr="00A0036B" w:rsidRDefault="00136753" w:rsidP="00A93EE4">
      <w:pPr>
        <w:pStyle w:val="Code"/>
      </w:pPr>
      <w:r w:rsidRPr="00A0036B">
        <w:t xml:space="preserve">        if args.len() &lt; 3 {</w:t>
      </w:r>
    </w:p>
    <w:p w14:paraId="0344A7AD" w14:textId="0B9E6172" w:rsidR="00136753" w:rsidRPr="00A0036B" w:rsidRDefault="00136753" w:rsidP="00A93EE4">
      <w:pPr>
        <w:pStyle w:val="Code"/>
      </w:pPr>
      <w:r w:rsidRPr="00A0036B">
        <w:t xml:space="preserve">            return Err("not enough arguments");</w:t>
      </w:r>
    </w:p>
    <w:p w14:paraId="7BE1440D" w14:textId="00EF1692" w:rsidR="00136753" w:rsidRPr="00A0036B" w:rsidRDefault="00136753" w:rsidP="00A93EE4">
      <w:pPr>
        <w:pStyle w:val="Code"/>
      </w:pPr>
      <w:r w:rsidRPr="00A0036B">
        <w:t xml:space="preserve">        }</w:t>
      </w:r>
    </w:p>
    <w:p w14:paraId="0BFCAD60" w14:textId="77777777" w:rsidR="00136753" w:rsidRPr="00A0036B" w:rsidRDefault="00136753" w:rsidP="00A93EE4">
      <w:pPr>
        <w:pStyle w:val="Code"/>
      </w:pPr>
    </w:p>
    <w:p w14:paraId="7793EFA6" w14:textId="3512A09B" w:rsidR="00136753" w:rsidRPr="00A0036B" w:rsidRDefault="00136753" w:rsidP="00A93EE4">
      <w:pPr>
        <w:pStyle w:val="Code"/>
      </w:pPr>
      <w:r w:rsidRPr="00A0036B">
        <w:t xml:space="preserve">        let query = args</w:t>
      </w:r>
      <w:r w:rsidR="00D67940" w:rsidRPr="00A0036B">
        <w:t>[1]</w:t>
      </w:r>
      <w:r w:rsidRPr="00A0036B">
        <w:t>.clone();</w:t>
      </w:r>
    </w:p>
    <w:p w14:paraId="015DA0DB" w14:textId="4B50CCEC" w:rsidR="00136753" w:rsidRPr="00A0036B" w:rsidRDefault="00136753" w:rsidP="00A93EE4">
      <w:pPr>
        <w:pStyle w:val="Code"/>
      </w:pPr>
      <w:r w:rsidRPr="00A0036B">
        <w:t xml:space="preserve">        let file_path = args</w:t>
      </w:r>
      <w:r w:rsidR="00D67940" w:rsidRPr="00A0036B">
        <w:t>[2]</w:t>
      </w:r>
      <w:r w:rsidRPr="00A0036B">
        <w:t>.clone();</w:t>
      </w:r>
    </w:p>
    <w:p w14:paraId="7FF0943F" w14:textId="77777777" w:rsidR="00136753" w:rsidRPr="00A0036B" w:rsidRDefault="00136753" w:rsidP="00A93EE4">
      <w:pPr>
        <w:pStyle w:val="Code"/>
      </w:pPr>
    </w:p>
    <w:p w14:paraId="4B7438E9" w14:textId="11E2F450" w:rsidR="00136753" w:rsidRPr="00A0036B" w:rsidRDefault="00136753" w:rsidP="00A93EE4">
      <w:pPr>
        <w:pStyle w:val="Code"/>
      </w:pPr>
      <w:r w:rsidRPr="00A0036B">
        <w:t xml:space="preserve">        let ignore_case = env::var("IGNORE_CASE").is_ok();</w:t>
      </w:r>
    </w:p>
    <w:p w14:paraId="44B829F8" w14:textId="77777777" w:rsidR="00136753" w:rsidRPr="00A0036B" w:rsidRDefault="00136753" w:rsidP="00A93EE4">
      <w:pPr>
        <w:pStyle w:val="Code"/>
      </w:pPr>
    </w:p>
    <w:p w14:paraId="682EFB70" w14:textId="2540A2C0" w:rsidR="00136753" w:rsidRPr="00A0036B" w:rsidRDefault="00136753" w:rsidP="00A93EE4">
      <w:pPr>
        <w:pStyle w:val="Code"/>
      </w:pPr>
      <w:r w:rsidRPr="00A0036B">
        <w:t xml:space="preserve">        Ok(Config {</w:t>
      </w:r>
    </w:p>
    <w:p w14:paraId="6D70EA8D" w14:textId="799B5E62" w:rsidR="00136753" w:rsidRPr="00A0036B" w:rsidRDefault="00136753" w:rsidP="00A93EE4">
      <w:pPr>
        <w:pStyle w:val="Code"/>
      </w:pPr>
      <w:r w:rsidRPr="00A0036B">
        <w:t xml:space="preserve">            query,</w:t>
      </w:r>
    </w:p>
    <w:p w14:paraId="1FE30E86" w14:textId="07189EF1" w:rsidR="00136753" w:rsidRPr="00A0036B" w:rsidRDefault="00136753" w:rsidP="00A93EE4">
      <w:pPr>
        <w:pStyle w:val="Code"/>
      </w:pPr>
      <w:r w:rsidRPr="00A0036B">
        <w:t xml:space="preserve">            file_path,</w:t>
      </w:r>
    </w:p>
    <w:p w14:paraId="64B0E259" w14:textId="3DC95041" w:rsidR="00136753" w:rsidRPr="00A0036B" w:rsidRDefault="00136753" w:rsidP="00A93EE4">
      <w:pPr>
        <w:pStyle w:val="Code"/>
      </w:pPr>
      <w:r w:rsidRPr="00A0036B">
        <w:t xml:space="preserve">            ignore_case,</w:t>
      </w:r>
    </w:p>
    <w:p w14:paraId="70E86EF5" w14:textId="5CEDF268" w:rsidR="00136753" w:rsidRPr="00A0036B" w:rsidRDefault="00136753" w:rsidP="00A93EE4">
      <w:pPr>
        <w:pStyle w:val="Code"/>
      </w:pPr>
      <w:r w:rsidRPr="00A0036B">
        <w:t xml:space="preserve">        })</w:t>
      </w:r>
    </w:p>
    <w:p w14:paraId="1FF5AC29" w14:textId="2817AB89" w:rsidR="00136753" w:rsidRPr="00A0036B" w:rsidRDefault="00136753" w:rsidP="00A93EE4">
      <w:pPr>
        <w:pStyle w:val="Code"/>
      </w:pPr>
      <w:r w:rsidRPr="00A0036B">
        <w:t xml:space="preserve">    }</w:t>
      </w:r>
    </w:p>
    <w:p w14:paraId="2EDA5DD0" w14:textId="77777777" w:rsidR="00136753" w:rsidRPr="00A0036B" w:rsidRDefault="00136753" w:rsidP="00A93EE4">
      <w:pPr>
        <w:pStyle w:val="Code"/>
      </w:pPr>
      <w:r w:rsidRPr="00A0036B">
        <w:t>}</w:t>
      </w:r>
    </w:p>
    <w:p w14:paraId="0A4DC1E4" w14:textId="527517CB" w:rsidR="00136753" w:rsidRPr="00A0036B" w:rsidRDefault="00136753" w:rsidP="002A653B">
      <w:pPr>
        <w:pStyle w:val="CodeListingCaption"/>
        <w:rPr>
          <w:lang w:eastAsia="en-GB"/>
        </w:rPr>
      </w:pPr>
      <w:r w:rsidRPr="00A0036B">
        <w:t xml:space="preserve">Reproduction of the </w:t>
      </w:r>
      <w:r w:rsidRPr="00A0036B">
        <w:rPr>
          <w:rStyle w:val="Literal"/>
        </w:rPr>
        <w:t>Config::build</w:t>
      </w:r>
      <w:r w:rsidRPr="00A0036B">
        <w:rPr>
          <w:lang w:eastAsia="en-GB"/>
        </w:rPr>
        <w:t xml:space="preserve"> function from Listing 12-23</w:t>
      </w:r>
    </w:p>
    <w:p w14:paraId="64140CAF" w14:textId="10614DD3" w:rsidR="00136753" w:rsidRPr="00A0036B" w:rsidRDefault="00136753" w:rsidP="00136753">
      <w:pPr>
        <w:pStyle w:val="Body"/>
        <w:rPr>
          <w:lang w:eastAsia="en-GB"/>
        </w:rPr>
      </w:pPr>
      <w:r w:rsidRPr="00A0036B">
        <w:rPr>
          <w:lang w:eastAsia="en-GB"/>
        </w:rPr>
        <w:t xml:space="preserve">At the time, we said not to worry about the inefficient </w:t>
      </w:r>
      <w:r w:rsidRPr="00A0036B">
        <w:rPr>
          <w:rStyle w:val="Literal"/>
        </w:rPr>
        <w:t>clone</w:t>
      </w:r>
      <w:r w:rsidRPr="00A0036B">
        <w:rPr>
          <w:lang w:eastAsia="en-GB"/>
        </w:rPr>
        <w:t xml:space="preserve"> calls because we would remove them in the future. Well, that time is now!</w:t>
      </w:r>
    </w:p>
    <w:p w14:paraId="70379300" w14:textId="7002DADD" w:rsidR="00136753" w:rsidRPr="00A0036B" w:rsidRDefault="00136753" w:rsidP="00136753">
      <w:pPr>
        <w:pStyle w:val="Body"/>
        <w:rPr>
          <w:lang w:eastAsia="en-GB"/>
        </w:rPr>
      </w:pPr>
      <w:r w:rsidRPr="00A0036B">
        <w:rPr>
          <w:lang w:eastAsia="en-GB"/>
        </w:rPr>
        <w:t xml:space="preserve">We needed </w:t>
      </w:r>
      <w:r w:rsidRPr="00A0036B">
        <w:rPr>
          <w:rStyle w:val="Literal"/>
        </w:rPr>
        <w:t>clone</w:t>
      </w:r>
      <w:r w:rsidRPr="00A0036B">
        <w:t xml:space="preserve"> here because we have a slice with </w:t>
      </w:r>
      <w:r w:rsidRPr="00A0036B">
        <w:rPr>
          <w:rStyle w:val="Literal"/>
        </w:rPr>
        <w:t>String</w:t>
      </w:r>
      <w:r w:rsidRPr="00A0036B">
        <w:t xml:space="preserve"> elements in the parameter </w:t>
      </w:r>
      <w:r w:rsidRPr="00A0036B">
        <w:rPr>
          <w:rStyle w:val="Literal"/>
        </w:rPr>
        <w:t>args</w:t>
      </w:r>
      <w:r w:rsidRPr="00A0036B">
        <w:t xml:space="preserve">, but the </w:t>
      </w:r>
      <w:r w:rsidRPr="00A0036B">
        <w:rPr>
          <w:rStyle w:val="Literal"/>
        </w:rPr>
        <w:t>build</w:t>
      </w:r>
      <w:r w:rsidRPr="00A0036B">
        <w:t xml:space="preserve"> function doesn’t own </w:t>
      </w:r>
      <w:r w:rsidRPr="00A0036B">
        <w:rPr>
          <w:rStyle w:val="Literal"/>
        </w:rPr>
        <w:t>args</w:t>
      </w:r>
      <w:r w:rsidRPr="00A0036B">
        <w:t xml:space="preserve">. To return ownership of a </w:t>
      </w:r>
      <w:r w:rsidRPr="00A0036B">
        <w:rPr>
          <w:rStyle w:val="Literal"/>
        </w:rPr>
        <w:t>Config</w:t>
      </w:r>
      <w:r w:rsidRPr="00A0036B">
        <w:t xml:space="preserve"> instance, we had to clone the values from the </w:t>
      </w:r>
      <w:r w:rsidRPr="00A0036B">
        <w:rPr>
          <w:rStyle w:val="Literal"/>
        </w:rPr>
        <w:t>query</w:t>
      </w:r>
      <w:r w:rsidRPr="00A0036B">
        <w:t xml:space="preserve"> and </w:t>
      </w:r>
      <w:r w:rsidRPr="00A0036B">
        <w:rPr>
          <w:rStyle w:val="Literal"/>
        </w:rPr>
        <w:t>filename</w:t>
      </w:r>
      <w:r w:rsidRPr="00A0036B">
        <w:t xml:space="preserve"> fields of </w:t>
      </w:r>
      <w:r w:rsidRPr="00A0036B">
        <w:rPr>
          <w:rStyle w:val="Literal"/>
        </w:rPr>
        <w:t>Config</w:t>
      </w:r>
      <w:r w:rsidRPr="00A0036B">
        <w:t xml:space="preserve"> so the </w:t>
      </w:r>
      <w:r w:rsidRPr="00A0036B">
        <w:rPr>
          <w:rStyle w:val="Literal"/>
        </w:rPr>
        <w:t>Config</w:t>
      </w:r>
      <w:r w:rsidRPr="00A0036B">
        <w:rPr>
          <w:lang w:eastAsia="en-GB"/>
        </w:rPr>
        <w:t xml:space="preserve"> instance can own its values.</w:t>
      </w:r>
    </w:p>
    <w:p w14:paraId="1F0F69C1" w14:textId="2BCFC975" w:rsidR="00136753" w:rsidRPr="00A0036B" w:rsidRDefault="00136753" w:rsidP="00136753">
      <w:pPr>
        <w:pStyle w:val="Body"/>
        <w:rPr>
          <w:lang w:eastAsia="en-GB"/>
        </w:rPr>
      </w:pPr>
      <w:r w:rsidRPr="00A0036B">
        <w:rPr>
          <w:lang w:eastAsia="en-GB"/>
        </w:rPr>
        <w:t xml:space="preserve">With our new knowledge about iterators, we can change the </w:t>
      </w:r>
      <w:r w:rsidRPr="00A0036B">
        <w:rPr>
          <w:rStyle w:val="Literal"/>
        </w:rPr>
        <w:t>build</w:t>
      </w:r>
      <w:r w:rsidRPr="00A0036B">
        <w:t xml:space="preserve"> function to take ownership of an iterator as its argument instead of borrowing a slice. We’ll use the iterator functionality instead of the code that checks the length of the slice and indexes into specific locations. This will clarify what the </w:t>
      </w:r>
      <w:r w:rsidRPr="00A0036B">
        <w:rPr>
          <w:rStyle w:val="Literal"/>
        </w:rPr>
        <w:t>Config::build</w:t>
      </w:r>
      <w:r w:rsidRPr="00A0036B">
        <w:rPr>
          <w:lang w:eastAsia="en-GB"/>
        </w:rPr>
        <w:t xml:space="preserve"> function is doing because the iterator will access the values.</w:t>
      </w:r>
    </w:p>
    <w:p w14:paraId="2D58C33E" w14:textId="781BB3F2" w:rsidR="00136753" w:rsidRPr="00A0036B" w:rsidRDefault="00136753" w:rsidP="00136753">
      <w:pPr>
        <w:pStyle w:val="Body"/>
        <w:rPr>
          <w:lang w:eastAsia="en-GB"/>
        </w:rPr>
      </w:pPr>
      <w:r w:rsidRPr="00A0036B">
        <w:rPr>
          <w:lang w:eastAsia="en-GB"/>
        </w:rPr>
        <w:t xml:space="preserve">Once </w:t>
      </w:r>
      <w:r w:rsidRPr="00A0036B">
        <w:rPr>
          <w:rStyle w:val="Literal"/>
        </w:rPr>
        <w:t>Config::build</w:t>
      </w:r>
      <w:r w:rsidRPr="00A0036B">
        <w:t xml:space="preserve"> takes ownership of the iterator and stops using indexing operations that borrow, we can move the </w:t>
      </w:r>
      <w:r w:rsidRPr="00A0036B">
        <w:rPr>
          <w:rStyle w:val="Literal"/>
        </w:rPr>
        <w:t>String</w:t>
      </w:r>
      <w:r w:rsidRPr="00A0036B">
        <w:t xml:space="preserve"> values from the iterator into </w:t>
      </w:r>
      <w:r w:rsidRPr="00A0036B">
        <w:rPr>
          <w:rStyle w:val="Literal"/>
        </w:rPr>
        <w:t>Config</w:t>
      </w:r>
      <w:r w:rsidRPr="00A0036B">
        <w:t xml:space="preserve"> rather than calling </w:t>
      </w:r>
      <w:r w:rsidRPr="00A0036B">
        <w:rPr>
          <w:rStyle w:val="Literal"/>
        </w:rPr>
        <w:t>clone</w:t>
      </w:r>
      <w:r w:rsidRPr="00A0036B">
        <w:rPr>
          <w:lang w:eastAsia="en-GB"/>
        </w:rPr>
        <w:t xml:space="preserve"> and making a new allocation.</w:t>
      </w:r>
    </w:p>
    <w:p w14:paraId="4146E8DB" w14:textId="4B6913A4" w:rsidR="00136753" w:rsidRPr="00A0036B" w:rsidRDefault="00136753" w:rsidP="00554475">
      <w:pPr>
        <w:pStyle w:val="HeadC"/>
        <w:rPr>
          <w:lang w:eastAsia="en-GB"/>
        </w:rPr>
      </w:pPr>
      <w:bookmarkStart w:id="13" w:name="using-the-returned-iterator-directly"/>
      <w:bookmarkEnd w:id="13"/>
      <w:r w:rsidRPr="00A0036B">
        <w:rPr>
          <w:lang w:eastAsia="en-GB"/>
        </w:rPr>
        <w:t>Using the Returned Iterator Directly</w:t>
      </w:r>
    </w:p>
    <w:p w14:paraId="585FF066" w14:textId="04B4FC42" w:rsidR="00136753" w:rsidRPr="00A0036B" w:rsidRDefault="00136753" w:rsidP="00136753">
      <w:pPr>
        <w:pStyle w:val="Body"/>
        <w:rPr>
          <w:lang w:eastAsia="en-GB"/>
        </w:rPr>
      </w:pPr>
      <w:r w:rsidRPr="00A0036B">
        <w:t xml:space="preserve">Open your I/O project’s </w:t>
      </w:r>
      <w:r w:rsidRPr="00A0036B">
        <w:rPr>
          <w:rStyle w:val="Italic"/>
        </w:rPr>
        <w:t>src/main.rs</w:t>
      </w:r>
      <w:r w:rsidRPr="00A0036B">
        <w:rPr>
          <w:lang w:eastAsia="en-GB"/>
        </w:rPr>
        <w:t xml:space="preserve"> file, which should look like this:</w:t>
      </w:r>
    </w:p>
    <w:p w14:paraId="739666E6" w14:textId="291BA4B9" w:rsidR="00136753" w:rsidRPr="00A0036B" w:rsidRDefault="00136753" w:rsidP="002A653B">
      <w:pPr>
        <w:pStyle w:val="CodeLabel"/>
        <w:rPr>
          <w:lang w:eastAsia="en-GB"/>
        </w:rPr>
      </w:pPr>
      <w:r w:rsidRPr="00A0036B">
        <w:rPr>
          <w:lang w:eastAsia="en-GB"/>
        </w:rPr>
        <w:t>src/main.rs</w:t>
      </w:r>
    </w:p>
    <w:p w14:paraId="6BF66A55" w14:textId="600FF987" w:rsidR="00136753" w:rsidRPr="00A0036B" w:rsidRDefault="00136753" w:rsidP="00136753">
      <w:pPr>
        <w:pStyle w:val="Code"/>
      </w:pPr>
      <w:r w:rsidRPr="00A0036B">
        <w:t>fn main() {</w:t>
      </w:r>
    </w:p>
    <w:p w14:paraId="675A248E" w14:textId="21FBA487" w:rsidR="00136753" w:rsidRPr="00A0036B" w:rsidRDefault="00136753" w:rsidP="00136753">
      <w:pPr>
        <w:pStyle w:val="Code"/>
      </w:pPr>
      <w:r w:rsidRPr="00A0036B">
        <w:t xml:space="preserve">    let args: Vec&lt;String&gt; = env::args().collect();</w:t>
      </w:r>
    </w:p>
    <w:p w14:paraId="08394829" w14:textId="77777777" w:rsidR="00136753" w:rsidRPr="00A0036B" w:rsidRDefault="00136753" w:rsidP="00136753">
      <w:pPr>
        <w:pStyle w:val="Code"/>
      </w:pPr>
    </w:p>
    <w:p w14:paraId="189207F1" w14:textId="4D430F6F" w:rsidR="00136753" w:rsidRPr="00A0036B" w:rsidRDefault="00136753" w:rsidP="00136753">
      <w:pPr>
        <w:pStyle w:val="Code"/>
      </w:pPr>
      <w:r w:rsidRPr="00A0036B">
        <w:t xml:space="preserve">    let config = Config::build(&amp;args).unwrap_or_else(|err| {</w:t>
      </w:r>
    </w:p>
    <w:p w14:paraId="3547611F" w14:textId="6712D81B" w:rsidR="00136753" w:rsidRPr="00A0036B" w:rsidRDefault="00136753" w:rsidP="00136753">
      <w:pPr>
        <w:pStyle w:val="Code"/>
      </w:pPr>
      <w:r w:rsidRPr="00A0036B">
        <w:t xml:space="preserve">        eprintln!("Problem parsing arguments: {err}");</w:t>
      </w:r>
    </w:p>
    <w:p w14:paraId="0E65C16D" w14:textId="1F962391" w:rsidR="00136753" w:rsidRPr="00A0036B" w:rsidRDefault="00136753" w:rsidP="00136753">
      <w:pPr>
        <w:pStyle w:val="Code"/>
      </w:pPr>
      <w:r w:rsidRPr="00A0036B">
        <w:t xml:space="preserve">        process::exit(1);</w:t>
      </w:r>
    </w:p>
    <w:p w14:paraId="70BA19EF" w14:textId="7E729E6E" w:rsidR="00136753" w:rsidRPr="00A0036B" w:rsidRDefault="00136753" w:rsidP="00136753">
      <w:pPr>
        <w:pStyle w:val="Code"/>
      </w:pPr>
      <w:r w:rsidRPr="00A0036B">
        <w:t xml:space="preserve">    });</w:t>
      </w:r>
    </w:p>
    <w:p w14:paraId="2E81CD87" w14:textId="77777777" w:rsidR="00136753" w:rsidRPr="00A0036B" w:rsidRDefault="00136753" w:rsidP="00136753">
      <w:pPr>
        <w:pStyle w:val="Code"/>
      </w:pPr>
    </w:p>
    <w:p w14:paraId="44B67681" w14:textId="25E86F29" w:rsidR="00136753" w:rsidRPr="00A0036B" w:rsidRDefault="00136753" w:rsidP="00136753">
      <w:pPr>
        <w:pStyle w:val="Code"/>
      </w:pPr>
      <w:r w:rsidRPr="00A0036B">
        <w:t xml:space="preserve">    </w:t>
      </w:r>
      <w:r w:rsidR="00C84212" w:rsidRPr="00A0036B">
        <w:rPr>
          <w:rStyle w:val="LiteralItalic"/>
        </w:rPr>
        <w:t>--snip--</w:t>
      </w:r>
    </w:p>
    <w:p w14:paraId="26ED1120" w14:textId="77777777" w:rsidR="00136753" w:rsidRPr="00A0036B" w:rsidRDefault="00136753" w:rsidP="00136753">
      <w:pPr>
        <w:pStyle w:val="Code"/>
      </w:pPr>
      <w:r w:rsidRPr="00A0036B">
        <w:lastRenderedPageBreak/>
        <w:t>}</w:t>
      </w:r>
    </w:p>
    <w:p w14:paraId="6FB6BF6E" w14:textId="18524855" w:rsidR="00136753" w:rsidRPr="00A0036B" w:rsidRDefault="00136753" w:rsidP="00136753">
      <w:pPr>
        <w:pStyle w:val="Body"/>
        <w:rPr>
          <w:lang w:eastAsia="en-GB"/>
        </w:rPr>
      </w:pPr>
      <w:r w:rsidRPr="00A0036B">
        <w:t xml:space="preserve">We’ll first change the start of the </w:t>
      </w:r>
      <w:r w:rsidRPr="00A0036B">
        <w:rPr>
          <w:rStyle w:val="Literal"/>
        </w:rPr>
        <w:t>main</w:t>
      </w:r>
      <w:r w:rsidRPr="00A0036B">
        <w:t xml:space="preserve"> function that we had in Listing 12-24 to the code in Listing 13-</w:t>
      </w:r>
      <w:r w:rsidR="001E666F" w:rsidRPr="00A0036B">
        <w:t>18</w:t>
      </w:r>
      <w:r w:rsidRPr="00A0036B">
        <w:t xml:space="preserve">, which this time uses an iterator. This won’t compile until we update </w:t>
      </w:r>
      <w:r w:rsidRPr="00A0036B">
        <w:rPr>
          <w:rStyle w:val="Literal"/>
        </w:rPr>
        <w:t>Config::build</w:t>
      </w:r>
      <w:r w:rsidRPr="00A0036B">
        <w:rPr>
          <w:lang w:eastAsia="en-GB"/>
        </w:rPr>
        <w:t xml:space="preserve"> as well.</w:t>
      </w:r>
    </w:p>
    <w:p w14:paraId="50DAD1C0" w14:textId="1FCA014D" w:rsidR="00136753" w:rsidRPr="00A0036B" w:rsidRDefault="00136753" w:rsidP="002A653B">
      <w:pPr>
        <w:pStyle w:val="CodeLabel"/>
        <w:rPr>
          <w:lang w:eastAsia="en-GB"/>
        </w:rPr>
      </w:pPr>
      <w:r w:rsidRPr="00A0036B">
        <w:rPr>
          <w:lang w:eastAsia="en-GB"/>
        </w:rPr>
        <w:t>src/main.rs</w:t>
      </w:r>
    </w:p>
    <w:p w14:paraId="75AD9713" w14:textId="3359EFF1" w:rsidR="00136753" w:rsidRPr="00A72A99" w:rsidRDefault="00136753" w:rsidP="00A93EE4">
      <w:pPr>
        <w:pStyle w:val="Code"/>
        <w:rPr>
          <w:rStyle w:val="LiteralGray"/>
        </w:rPr>
      </w:pPr>
      <w:r w:rsidRPr="00A72A99">
        <w:rPr>
          <w:rStyle w:val="LiteralGray"/>
        </w:rPr>
        <w:t>fn main() {</w:t>
      </w:r>
    </w:p>
    <w:p w14:paraId="36CE409C" w14:textId="77777777" w:rsidR="0078049E" w:rsidRDefault="00136753" w:rsidP="0078049E">
      <w:pPr>
        <w:pStyle w:val="Code"/>
      </w:pPr>
      <w:r w:rsidRPr="00A0036B">
        <w:t xml:space="preserve">    </w:t>
      </w:r>
      <w:r w:rsidRPr="0078049E">
        <w:t xml:space="preserve">let config = </w:t>
      </w:r>
    </w:p>
    <w:p w14:paraId="1F89BC6D" w14:textId="4E23C0FD" w:rsidR="00136753" w:rsidRPr="0078049E" w:rsidRDefault="0078049E" w:rsidP="0078049E">
      <w:pPr>
        <w:pStyle w:val="Code"/>
      </w:pPr>
      <w:r>
        <w:t xml:space="preserve">        </w:t>
      </w:r>
      <w:r w:rsidR="00136753" w:rsidRPr="0078049E">
        <w:t>Config::build(env::args()).unwrap_or_else(|err| {</w:t>
      </w:r>
    </w:p>
    <w:p w14:paraId="020E5347" w14:textId="6B364409" w:rsidR="00136753" w:rsidRPr="00A72A99" w:rsidRDefault="00136753" w:rsidP="00A93EE4">
      <w:pPr>
        <w:pStyle w:val="Code"/>
        <w:rPr>
          <w:rStyle w:val="LiteralGray"/>
        </w:rPr>
      </w:pPr>
      <w:r w:rsidRPr="00A72A99">
        <w:rPr>
          <w:rStyle w:val="LiteralGray"/>
        </w:rPr>
        <w:t xml:space="preserve">        </w:t>
      </w:r>
      <w:r w:rsidR="0078049E">
        <w:rPr>
          <w:rStyle w:val="LiteralGray"/>
        </w:rPr>
        <w:t xml:space="preserve">    </w:t>
      </w:r>
      <w:r w:rsidRPr="00A72A99">
        <w:rPr>
          <w:rStyle w:val="LiteralGray"/>
        </w:rPr>
        <w:t>eprintln!("Problem parsing arguments: {err}");</w:t>
      </w:r>
    </w:p>
    <w:p w14:paraId="7A9D8EAD" w14:textId="3EFA9434" w:rsidR="00136753" w:rsidRPr="00A72A99" w:rsidRDefault="0078049E" w:rsidP="00A93EE4">
      <w:pPr>
        <w:pStyle w:val="Code"/>
        <w:rPr>
          <w:rStyle w:val="LiteralGray"/>
        </w:rPr>
      </w:pPr>
      <w:r>
        <w:rPr>
          <w:rStyle w:val="LiteralGray"/>
        </w:rPr>
        <w:t xml:space="preserve">    </w:t>
      </w:r>
      <w:r w:rsidR="00136753" w:rsidRPr="00A72A99">
        <w:rPr>
          <w:rStyle w:val="LiteralGray"/>
        </w:rPr>
        <w:t xml:space="preserve">        process::exit(1);</w:t>
      </w:r>
    </w:p>
    <w:p w14:paraId="0977726C" w14:textId="078BEBE2" w:rsidR="00136753" w:rsidRPr="00A72A99" w:rsidRDefault="00136753" w:rsidP="00A93EE4">
      <w:pPr>
        <w:pStyle w:val="Code"/>
        <w:rPr>
          <w:rStyle w:val="LiteralGray"/>
        </w:rPr>
      </w:pPr>
      <w:r w:rsidRPr="00A72A99">
        <w:rPr>
          <w:rStyle w:val="LiteralGray"/>
        </w:rPr>
        <w:t xml:space="preserve">    </w:t>
      </w:r>
      <w:r w:rsidR="00754B8A">
        <w:rPr>
          <w:rStyle w:val="LiteralGray"/>
        </w:rPr>
        <w:t xml:space="preserve">    </w:t>
      </w:r>
      <w:r w:rsidRPr="00A72A99">
        <w:rPr>
          <w:rStyle w:val="LiteralGray"/>
        </w:rPr>
        <w:t>});</w:t>
      </w:r>
    </w:p>
    <w:p w14:paraId="466D4F1C" w14:textId="77777777" w:rsidR="00136753" w:rsidRPr="00A72A99" w:rsidRDefault="00136753" w:rsidP="00A93EE4">
      <w:pPr>
        <w:pStyle w:val="Code"/>
        <w:rPr>
          <w:rStyle w:val="LiteralGray"/>
        </w:rPr>
      </w:pPr>
    </w:p>
    <w:p w14:paraId="6A80AFA6" w14:textId="7118AC42" w:rsidR="00136753" w:rsidRPr="00A72A99" w:rsidRDefault="00136753" w:rsidP="00A93EE4">
      <w:pPr>
        <w:pStyle w:val="Code"/>
        <w:rPr>
          <w:rStyle w:val="LiteralGray"/>
        </w:rPr>
      </w:pPr>
      <w:r w:rsidRPr="00A72A99">
        <w:rPr>
          <w:rStyle w:val="LiteralGray"/>
        </w:rPr>
        <w:t xml:space="preserve">    </w:t>
      </w:r>
      <w:r w:rsidR="00C84212" w:rsidRPr="00A72A99">
        <w:rPr>
          <w:rStyle w:val="LiteralGray"/>
        </w:rPr>
        <w:t>--snip--</w:t>
      </w:r>
    </w:p>
    <w:p w14:paraId="65DF6246" w14:textId="77777777" w:rsidR="00136753" w:rsidRPr="00A72A99" w:rsidRDefault="00136753" w:rsidP="00A93EE4">
      <w:pPr>
        <w:pStyle w:val="Code"/>
        <w:rPr>
          <w:rStyle w:val="LiteralGray"/>
        </w:rPr>
      </w:pPr>
      <w:r w:rsidRPr="00A72A99">
        <w:rPr>
          <w:rStyle w:val="LiteralGray"/>
        </w:rPr>
        <w:t>}</w:t>
      </w:r>
    </w:p>
    <w:p w14:paraId="45C9F1A5" w14:textId="2EBFD0D7" w:rsidR="00136753" w:rsidRPr="00A0036B" w:rsidRDefault="00136753" w:rsidP="002A653B">
      <w:pPr>
        <w:pStyle w:val="CodeListingCaption"/>
        <w:rPr>
          <w:lang w:eastAsia="en-GB"/>
        </w:rPr>
      </w:pPr>
      <w:r w:rsidRPr="00A0036B">
        <w:t xml:space="preserve">Passing the return value of </w:t>
      </w:r>
      <w:r w:rsidRPr="00A0036B">
        <w:rPr>
          <w:rStyle w:val="Literal"/>
        </w:rPr>
        <w:t>env::args</w:t>
      </w:r>
      <w:r w:rsidRPr="00A0036B">
        <w:t xml:space="preserve"> to </w:t>
      </w:r>
      <w:r w:rsidRPr="00A0036B">
        <w:rPr>
          <w:rStyle w:val="Literal"/>
        </w:rPr>
        <w:t>Config::build</w:t>
      </w:r>
    </w:p>
    <w:p w14:paraId="6F481517" w14:textId="165B83F5" w:rsidR="00136753" w:rsidRPr="00A0036B" w:rsidRDefault="00136753" w:rsidP="00136753">
      <w:pPr>
        <w:pStyle w:val="Body"/>
        <w:rPr>
          <w:lang w:eastAsia="en-GB"/>
        </w:rPr>
      </w:pPr>
      <w:r w:rsidRPr="00A0036B">
        <w:rPr>
          <w:lang w:eastAsia="en-GB"/>
        </w:rPr>
        <w:t xml:space="preserve">The </w:t>
      </w:r>
      <w:r w:rsidRPr="00A0036B">
        <w:rPr>
          <w:rStyle w:val="Literal"/>
        </w:rPr>
        <w:t>env::args</w:t>
      </w:r>
      <w:r w:rsidRPr="00A0036B">
        <w:t xml:space="preserve"> function returns an iterator! Rather than collecting the iterator values into a vector and then passing a slice to </w:t>
      </w:r>
      <w:r w:rsidRPr="00A0036B">
        <w:rPr>
          <w:rStyle w:val="Literal"/>
        </w:rPr>
        <w:t>Config::build</w:t>
      </w:r>
      <w:r w:rsidRPr="00A0036B">
        <w:t xml:space="preserve">, now we’re passing ownership of the iterator returned from </w:t>
      </w:r>
      <w:r w:rsidRPr="00A0036B">
        <w:rPr>
          <w:rStyle w:val="Literal"/>
        </w:rPr>
        <w:t>env::args</w:t>
      </w:r>
      <w:r w:rsidRPr="00A0036B">
        <w:t xml:space="preserve"> to </w:t>
      </w:r>
      <w:r w:rsidRPr="00A0036B">
        <w:rPr>
          <w:rStyle w:val="Literal"/>
        </w:rPr>
        <w:t>Config::build</w:t>
      </w:r>
      <w:r w:rsidRPr="00A0036B">
        <w:rPr>
          <w:lang w:eastAsia="en-GB"/>
        </w:rPr>
        <w:t xml:space="preserve"> directly.</w:t>
      </w:r>
    </w:p>
    <w:p w14:paraId="3B5DFE81" w14:textId="70E9E2EF" w:rsidR="00136753" w:rsidRPr="00A0036B" w:rsidRDefault="00136753" w:rsidP="00136753">
      <w:pPr>
        <w:pStyle w:val="Body"/>
        <w:rPr>
          <w:lang w:eastAsia="en-GB"/>
        </w:rPr>
      </w:pPr>
      <w:r w:rsidRPr="00A0036B">
        <w:rPr>
          <w:lang w:eastAsia="en-GB"/>
        </w:rPr>
        <w:t xml:space="preserve">Next, we need to update the definition of </w:t>
      </w:r>
      <w:r w:rsidRPr="00A0036B">
        <w:rPr>
          <w:rStyle w:val="Literal"/>
        </w:rPr>
        <w:t>Config::build</w:t>
      </w:r>
      <w:r w:rsidRPr="00A0036B">
        <w:t xml:space="preserve">. In your I/O project’s </w:t>
      </w:r>
      <w:r w:rsidRPr="00A0036B">
        <w:rPr>
          <w:rStyle w:val="Italic"/>
        </w:rPr>
        <w:t>src/lib.rs</w:t>
      </w:r>
      <w:r w:rsidRPr="00A0036B">
        <w:t xml:space="preserve"> file, let’s change the signature of </w:t>
      </w:r>
      <w:r w:rsidRPr="00A0036B">
        <w:rPr>
          <w:rStyle w:val="Literal"/>
        </w:rPr>
        <w:t>Config::build</w:t>
      </w:r>
      <w:r w:rsidRPr="00A0036B">
        <w:rPr>
          <w:lang w:eastAsia="en-GB"/>
        </w:rPr>
        <w:t xml:space="preserve"> to look like Listing 13-</w:t>
      </w:r>
      <w:r w:rsidR="001E666F" w:rsidRPr="00A0036B">
        <w:rPr>
          <w:lang w:eastAsia="en-GB"/>
        </w:rPr>
        <w:t>19</w:t>
      </w:r>
      <w:r w:rsidRPr="00A0036B">
        <w:rPr>
          <w:lang w:eastAsia="en-GB"/>
        </w:rPr>
        <w:t>. This still won’t compile</w:t>
      </w:r>
      <w:r w:rsidR="00D467D0">
        <w:rPr>
          <w:lang w:eastAsia="en-GB"/>
        </w:rPr>
        <w:t>,</w:t>
      </w:r>
      <w:r w:rsidRPr="00A0036B">
        <w:rPr>
          <w:lang w:eastAsia="en-GB"/>
        </w:rPr>
        <w:t xml:space="preserve"> because we need to update the function body.</w:t>
      </w:r>
    </w:p>
    <w:p w14:paraId="1FF96B1D" w14:textId="3F0A4419" w:rsidR="00136753" w:rsidRPr="00A0036B" w:rsidRDefault="00136753" w:rsidP="002A653B">
      <w:pPr>
        <w:pStyle w:val="CodeLabel"/>
        <w:rPr>
          <w:lang w:eastAsia="en-GB"/>
        </w:rPr>
      </w:pPr>
      <w:r w:rsidRPr="00A0036B">
        <w:rPr>
          <w:lang w:eastAsia="en-GB"/>
        </w:rPr>
        <w:t>src/lib.rs</w:t>
      </w:r>
    </w:p>
    <w:p w14:paraId="3E8EFF9E" w14:textId="48759299" w:rsidR="00136753" w:rsidRPr="00A72A99" w:rsidRDefault="00136753" w:rsidP="00136753">
      <w:pPr>
        <w:pStyle w:val="Code"/>
        <w:rPr>
          <w:rStyle w:val="LiteralGray"/>
        </w:rPr>
      </w:pPr>
      <w:r w:rsidRPr="00A72A99">
        <w:rPr>
          <w:rStyle w:val="LiteralGray"/>
        </w:rPr>
        <w:t>impl Config {</w:t>
      </w:r>
    </w:p>
    <w:p w14:paraId="0EF12033" w14:textId="4D68E90C" w:rsidR="00136753" w:rsidRPr="00A72A99" w:rsidRDefault="00136753" w:rsidP="00136753">
      <w:pPr>
        <w:pStyle w:val="Code"/>
        <w:rPr>
          <w:rStyle w:val="LiteralGray"/>
        </w:rPr>
      </w:pPr>
      <w:r w:rsidRPr="00A72A99">
        <w:rPr>
          <w:rStyle w:val="LiteralGray"/>
        </w:rPr>
        <w:t xml:space="preserve">    pub fn build(</w:t>
      </w:r>
    </w:p>
    <w:p w14:paraId="536D0929" w14:textId="28F17AA6" w:rsidR="00136753" w:rsidRPr="00A0036B" w:rsidRDefault="00136753" w:rsidP="00136753">
      <w:pPr>
        <w:pStyle w:val="Code"/>
      </w:pPr>
      <w:r w:rsidRPr="00A0036B">
        <w:t xml:space="preserve">        mut args: impl Iterator&lt;Item = String&gt;,</w:t>
      </w:r>
    </w:p>
    <w:p w14:paraId="1905526C" w14:textId="056C5841" w:rsidR="00136753" w:rsidRPr="00A72A99" w:rsidRDefault="00136753" w:rsidP="00136753">
      <w:pPr>
        <w:pStyle w:val="Code"/>
        <w:rPr>
          <w:rStyle w:val="LiteralGray"/>
        </w:rPr>
      </w:pPr>
      <w:r w:rsidRPr="00A0036B">
        <w:t xml:space="preserve">    </w:t>
      </w:r>
      <w:r w:rsidRPr="00A72A99">
        <w:rPr>
          <w:rStyle w:val="LiteralGray"/>
        </w:rPr>
        <w:t>) -&gt; Result&lt;Config, &amp;'static str&gt; {</w:t>
      </w:r>
    </w:p>
    <w:p w14:paraId="7C37BB9E" w14:textId="2FF39252" w:rsidR="00136753" w:rsidRPr="00A72A99" w:rsidRDefault="00136753" w:rsidP="00136753">
      <w:pPr>
        <w:pStyle w:val="Code"/>
        <w:rPr>
          <w:rStyle w:val="LiteralGray"/>
        </w:rPr>
      </w:pPr>
      <w:r w:rsidRPr="00A72A99">
        <w:rPr>
          <w:rStyle w:val="LiteralGray"/>
        </w:rPr>
        <w:t xml:space="preserve">        </w:t>
      </w:r>
      <w:r w:rsidR="00C84212" w:rsidRPr="00A72A99">
        <w:rPr>
          <w:rStyle w:val="LiteralGray"/>
        </w:rPr>
        <w:t>--snip--</w:t>
      </w:r>
    </w:p>
    <w:p w14:paraId="01259A0F" w14:textId="2CBF5410" w:rsidR="00136753" w:rsidRPr="00A0036B" w:rsidRDefault="00136753" w:rsidP="002A653B">
      <w:pPr>
        <w:pStyle w:val="CodeListingCaption"/>
        <w:rPr>
          <w:lang w:eastAsia="en-GB"/>
        </w:rPr>
      </w:pPr>
      <w:r w:rsidRPr="00A0036B">
        <w:t xml:space="preserve">Updating the signature of </w:t>
      </w:r>
      <w:r w:rsidRPr="00A0036B">
        <w:rPr>
          <w:rStyle w:val="Literal"/>
        </w:rPr>
        <w:t>Config::build</w:t>
      </w:r>
      <w:r w:rsidRPr="00A0036B">
        <w:rPr>
          <w:lang w:eastAsia="en-GB"/>
        </w:rPr>
        <w:t xml:space="preserve"> to expect an iterator</w:t>
      </w:r>
    </w:p>
    <w:p w14:paraId="1A93D617" w14:textId="6325D2DA" w:rsidR="00136753" w:rsidRPr="00A0036B" w:rsidRDefault="00136753" w:rsidP="00136753">
      <w:pPr>
        <w:pStyle w:val="Body"/>
        <w:rPr>
          <w:lang w:eastAsia="en-GB"/>
        </w:rPr>
      </w:pPr>
      <w:r w:rsidRPr="00A0036B">
        <w:rPr>
          <w:lang w:eastAsia="en-GB"/>
        </w:rPr>
        <w:t xml:space="preserve">The standard library documentation for the </w:t>
      </w:r>
      <w:r w:rsidRPr="00A0036B">
        <w:rPr>
          <w:rStyle w:val="Literal"/>
        </w:rPr>
        <w:t>env::args</w:t>
      </w:r>
      <w:r w:rsidRPr="00A0036B">
        <w:t xml:space="preserve"> function shows that the type of the iterator it returns is </w:t>
      </w:r>
      <w:r w:rsidRPr="00A0036B">
        <w:rPr>
          <w:rStyle w:val="Literal"/>
        </w:rPr>
        <w:t>std::env::Args</w:t>
      </w:r>
      <w:r w:rsidRPr="00A0036B">
        <w:t xml:space="preserve">, and that type implements the </w:t>
      </w:r>
      <w:r w:rsidRPr="00A0036B">
        <w:rPr>
          <w:rStyle w:val="Literal"/>
        </w:rPr>
        <w:t>Iterator</w:t>
      </w:r>
      <w:r w:rsidRPr="00A0036B">
        <w:t xml:space="preserve"> trait and returns </w:t>
      </w:r>
      <w:r w:rsidRPr="00A0036B">
        <w:rPr>
          <w:rStyle w:val="Literal"/>
        </w:rPr>
        <w:t>String</w:t>
      </w:r>
      <w:r w:rsidRPr="00A0036B">
        <w:rPr>
          <w:lang w:eastAsia="en-GB"/>
        </w:rPr>
        <w:t xml:space="preserve"> values.</w:t>
      </w:r>
    </w:p>
    <w:p w14:paraId="34890361" w14:textId="29ED7AE5" w:rsidR="00136753" w:rsidRPr="00A0036B" w:rsidRDefault="00136753" w:rsidP="00136753">
      <w:pPr>
        <w:pStyle w:val="Body"/>
        <w:rPr>
          <w:lang w:eastAsia="en-GB"/>
        </w:rPr>
      </w:pPr>
      <w:r w:rsidRPr="00A0036B">
        <w:rPr>
          <w:lang w:eastAsia="en-GB"/>
        </w:rPr>
        <w:t xml:space="preserve">We’ve updated the signature of the </w:t>
      </w:r>
      <w:r w:rsidRPr="00A0036B">
        <w:rPr>
          <w:rStyle w:val="Literal"/>
        </w:rPr>
        <w:t>Config::build</w:t>
      </w:r>
      <w:r w:rsidRPr="00A0036B">
        <w:t xml:space="preserve"> function so the parameter </w:t>
      </w:r>
      <w:r w:rsidRPr="00A0036B">
        <w:rPr>
          <w:rStyle w:val="Literal"/>
        </w:rPr>
        <w:t>args</w:t>
      </w:r>
      <w:r w:rsidRPr="00A0036B">
        <w:t xml:space="preserve"> has a generic type with the trait bounds </w:t>
      </w:r>
      <w:r w:rsidRPr="00A0036B">
        <w:rPr>
          <w:rStyle w:val="Literal"/>
        </w:rPr>
        <w:t>impl Iterator&lt;Item = String&gt;</w:t>
      </w:r>
      <w:r w:rsidRPr="00A0036B">
        <w:t xml:space="preserve"> instead of </w:t>
      </w:r>
      <w:r w:rsidRPr="00A0036B">
        <w:rPr>
          <w:rStyle w:val="Literal"/>
        </w:rPr>
        <w:t>&amp;[String]</w:t>
      </w:r>
      <w:r w:rsidRPr="00A0036B">
        <w:t xml:space="preserve">. This usage of the </w:t>
      </w:r>
      <w:r w:rsidRPr="00A0036B">
        <w:rPr>
          <w:rStyle w:val="Literal"/>
        </w:rPr>
        <w:t>impl Trait</w:t>
      </w:r>
      <w:r w:rsidRPr="00A0036B">
        <w:t xml:space="preserve"> syntax we discussed in </w:t>
      </w:r>
      <w:r w:rsidRPr="00A72A99">
        <w:rPr>
          <w:rStyle w:val="Xref"/>
        </w:rPr>
        <w:t>“Traits as Parameters”</w:t>
      </w:r>
      <w:r w:rsidRPr="00A0036B">
        <w:t xml:space="preserve"> </w:t>
      </w:r>
      <w:r w:rsidR="00D467D0">
        <w:t>on</w:t>
      </w:r>
      <w:r w:rsidRPr="00A0036B">
        <w:t xml:space="preserve"> </w:t>
      </w:r>
      <w:r w:rsidR="00D467D0">
        <w:rPr>
          <w:rStyle w:val="Xref"/>
        </w:rPr>
        <w:t>page XX</w:t>
      </w:r>
      <w:r w:rsidRPr="00A0036B">
        <w:t xml:space="preserve"> means that </w:t>
      </w:r>
      <w:r w:rsidRPr="00A0036B">
        <w:rPr>
          <w:rStyle w:val="Literal"/>
        </w:rPr>
        <w:t>args</w:t>
      </w:r>
      <w:r w:rsidRPr="00A0036B">
        <w:t xml:space="preserve"> can be any type that implements the </w:t>
      </w:r>
      <w:r w:rsidRPr="00A0036B">
        <w:rPr>
          <w:rStyle w:val="Literal"/>
        </w:rPr>
        <w:t>Iterator</w:t>
      </w:r>
      <w:r w:rsidRPr="00A0036B">
        <w:t xml:space="preserve"> type and returns </w:t>
      </w:r>
      <w:r w:rsidRPr="00A0036B">
        <w:rPr>
          <w:rStyle w:val="Literal"/>
        </w:rPr>
        <w:t>String</w:t>
      </w:r>
      <w:r w:rsidRPr="00A0036B">
        <w:rPr>
          <w:lang w:eastAsia="en-GB"/>
        </w:rPr>
        <w:t xml:space="preserve"> items.</w:t>
      </w:r>
    </w:p>
    <w:p w14:paraId="0753691C" w14:textId="046E7064" w:rsidR="00136753" w:rsidRPr="00A0036B" w:rsidRDefault="00136753" w:rsidP="00136753">
      <w:pPr>
        <w:pStyle w:val="Body"/>
        <w:rPr>
          <w:lang w:eastAsia="en-GB"/>
        </w:rPr>
      </w:pPr>
      <w:r w:rsidRPr="00A0036B">
        <w:rPr>
          <w:lang w:eastAsia="en-GB"/>
        </w:rPr>
        <w:t xml:space="preserve">Because we’re taking ownership of </w:t>
      </w:r>
      <w:r w:rsidRPr="00A0036B">
        <w:rPr>
          <w:rStyle w:val="Literal"/>
        </w:rPr>
        <w:t>args</w:t>
      </w:r>
      <w:r w:rsidRPr="00A0036B">
        <w:t xml:space="preserve"> and we’ll be mutating </w:t>
      </w:r>
      <w:r w:rsidRPr="00A0036B">
        <w:rPr>
          <w:rStyle w:val="Literal"/>
        </w:rPr>
        <w:t>args</w:t>
      </w:r>
      <w:r w:rsidRPr="00A0036B">
        <w:t xml:space="preserve"> by iterating over it, we can add the </w:t>
      </w:r>
      <w:r w:rsidRPr="00A0036B">
        <w:rPr>
          <w:rStyle w:val="Literal"/>
        </w:rPr>
        <w:t>mut</w:t>
      </w:r>
      <w:r w:rsidRPr="00A0036B">
        <w:t xml:space="preserve"> keyword into the specification of the </w:t>
      </w:r>
      <w:r w:rsidRPr="00A0036B">
        <w:rPr>
          <w:rStyle w:val="Literal"/>
        </w:rPr>
        <w:t>args</w:t>
      </w:r>
      <w:r w:rsidRPr="00A0036B">
        <w:rPr>
          <w:lang w:eastAsia="en-GB"/>
        </w:rPr>
        <w:t xml:space="preserve"> parameter to make it mutable.</w:t>
      </w:r>
    </w:p>
    <w:p w14:paraId="25F4103B" w14:textId="03EEE266" w:rsidR="00136753" w:rsidRPr="00A0036B" w:rsidRDefault="00136753" w:rsidP="00554475">
      <w:pPr>
        <w:pStyle w:val="HeadC"/>
        <w:rPr>
          <w:lang w:eastAsia="en-GB"/>
        </w:rPr>
      </w:pPr>
      <w:bookmarkStart w:id="14" w:name="using-`iterator`-trait-methods-instead-o"/>
      <w:bookmarkEnd w:id="14"/>
      <w:r w:rsidRPr="00A0036B">
        <w:rPr>
          <w:lang w:eastAsia="en-GB"/>
        </w:rPr>
        <w:lastRenderedPageBreak/>
        <w:t xml:space="preserve">Using </w:t>
      </w:r>
      <w:r w:rsidRPr="00A0036B">
        <w:t>Iterator</w:t>
      </w:r>
      <w:r w:rsidRPr="00A0036B">
        <w:rPr>
          <w:lang w:eastAsia="en-GB"/>
        </w:rPr>
        <w:t xml:space="preserve"> Trait Methods Instead of Indexing</w:t>
      </w:r>
    </w:p>
    <w:p w14:paraId="1F1F7A58" w14:textId="16907D09" w:rsidR="00136753" w:rsidRPr="00A0036B" w:rsidRDefault="00136753" w:rsidP="00136753">
      <w:pPr>
        <w:pStyle w:val="Body"/>
        <w:rPr>
          <w:lang w:eastAsia="en-GB"/>
        </w:rPr>
      </w:pPr>
      <w:r w:rsidRPr="00A0036B">
        <w:t xml:space="preserve">Next, we’ll fix the body of </w:t>
      </w:r>
      <w:r w:rsidRPr="00A0036B">
        <w:rPr>
          <w:rStyle w:val="Literal"/>
        </w:rPr>
        <w:t>Config::build</w:t>
      </w:r>
      <w:r w:rsidRPr="00A0036B">
        <w:t xml:space="preserve">. Because </w:t>
      </w:r>
      <w:r w:rsidRPr="00A0036B">
        <w:rPr>
          <w:rStyle w:val="Literal"/>
        </w:rPr>
        <w:t>args</w:t>
      </w:r>
      <w:r w:rsidRPr="00A0036B">
        <w:t xml:space="preserve"> implements the </w:t>
      </w:r>
      <w:r w:rsidRPr="00A0036B">
        <w:rPr>
          <w:rStyle w:val="Literal"/>
        </w:rPr>
        <w:t>Iterator</w:t>
      </w:r>
      <w:r w:rsidRPr="00A0036B">
        <w:t xml:space="preserve"> trait, we know we can call the </w:t>
      </w:r>
      <w:r w:rsidRPr="00A0036B">
        <w:rPr>
          <w:rStyle w:val="Literal"/>
        </w:rPr>
        <w:t>next</w:t>
      </w:r>
      <w:r w:rsidRPr="00A0036B">
        <w:t xml:space="preserve"> method on it! Listing 13-2</w:t>
      </w:r>
      <w:r w:rsidR="001E666F" w:rsidRPr="00A0036B">
        <w:t>0</w:t>
      </w:r>
      <w:r w:rsidRPr="00A0036B">
        <w:t xml:space="preserve"> updates the code from Listing 12-23 to use the </w:t>
      </w:r>
      <w:r w:rsidRPr="00A0036B">
        <w:rPr>
          <w:rStyle w:val="Literal"/>
        </w:rPr>
        <w:t>next</w:t>
      </w:r>
      <w:r w:rsidRPr="00A0036B">
        <w:rPr>
          <w:lang w:eastAsia="en-GB"/>
        </w:rPr>
        <w:t xml:space="preserve"> method</w:t>
      </w:r>
      <w:r w:rsidR="009B685F">
        <w:rPr>
          <w:lang w:eastAsia="en-GB"/>
        </w:rPr>
        <w:t>.</w:t>
      </w:r>
    </w:p>
    <w:p w14:paraId="15A54811" w14:textId="3B6DB48C" w:rsidR="00136753" w:rsidRPr="00A0036B" w:rsidRDefault="00136753" w:rsidP="002A653B">
      <w:pPr>
        <w:pStyle w:val="CodeLabel"/>
        <w:rPr>
          <w:lang w:eastAsia="en-GB"/>
        </w:rPr>
      </w:pPr>
      <w:r w:rsidRPr="00A0036B">
        <w:rPr>
          <w:lang w:eastAsia="en-GB"/>
        </w:rPr>
        <w:t>src/lib.rs</w:t>
      </w:r>
    </w:p>
    <w:p w14:paraId="00CA77F4" w14:textId="6EB71971" w:rsidR="00136753" w:rsidRPr="00A72A99" w:rsidRDefault="00136753" w:rsidP="00136753">
      <w:pPr>
        <w:pStyle w:val="Code"/>
        <w:rPr>
          <w:rStyle w:val="LiteralGray"/>
        </w:rPr>
      </w:pPr>
      <w:r w:rsidRPr="00A72A99">
        <w:rPr>
          <w:rStyle w:val="LiteralGray"/>
        </w:rPr>
        <w:t>impl Config {</w:t>
      </w:r>
    </w:p>
    <w:p w14:paraId="72687735" w14:textId="2F239072" w:rsidR="00136753" w:rsidRPr="00A72A99" w:rsidRDefault="00136753" w:rsidP="00136753">
      <w:pPr>
        <w:pStyle w:val="Code"/>
        <w:rPr>
          <w:rStyle w:val="LiteralGray"/>
        </w:rPr>
      </w:pPr>
      <w:r w:rsidRPr="00A72A99">
        <w:rPr>
          <w:rStyle w:val="LiteralGray"/>
        </w:rPr>
        <w:t xml:space="preserve">    pub fn build(</w:t>
      </w:r>
    </w:p>
    <w:p w14:paraId="2CB23138" w14:textId="15EE4214" w:rsidR="00136753" w:rsidRPr="00A72A99" w:rsidRDefault="00136753" w:rsidP="00136753">
      <w:pPr>
        <w:pStyle w:val="Code"/>
        <w:rPr>
          <w:rStyle w:val="LiteralGray"/>
        </w:rPr>
      </w:pPr>
      <w:r w:rsidRPr="00A72A99">
        <w:rPr>
          <w:rStyle w:val="LiteralGray"/>
        </w:rPr>
        <w:t xml:space="preserve">        mut args: impl Iterator&lt;Item = String&gt;,</w:t>
      </w:r>
    </w:p>
    <w:p w14:paraId="4B16E977" w14:textId="6CBB15B0" w:rsidR="00136753" w:rsidRPr="00A72A99" w:rsidRDefault="00136753" w:rsidP="00136753">
      <w:pPr>
        <w:pStyle w:val="Code"/>
        <w:rPr>
          <w:rStyle w:val="LiteralGray"/>
        </w:rPr>
      </w:pPr>
      <w:r w:rsidRPr="00A72A99">
        <w:rPr>
          <w:rStyle w:val="LiteralGray"/>
        </w:rPr>
        <w:t xml:space="preserve">    ) -&gt; Result&lt;Config, &amp;'static str&gt; {</w:t>
      </w:r>
    </w:p>
    <w:p w14:paraId="490755F1" w14:textId="07251288" w:rsidR="00136753" w:rsidRPr="00A0036B" w:rsidRDefault="00136753" w:rsidP="00136753">
      <w:pPr>
        <w:pStyle w:val="Code"/>
      </w:pPr>
      <w:r w:rsidRPr="00A0036B">
        <w:t xml:space="preserve">        args.next();</w:t>
      </w:r>
    </w:p>
    <w:p w14:paraId="3978E4FA" w14:textId="77777777" w:rsidR="00136753" w:rsidRPr="00A0036B" w:rsidRDefault="00136753" w:rsidP="00136753">
      <w:pPr>
        <w:pStyle w:val="Code"/>
      </w:pPr>
    </w:p>
    <w:p w14:paraId="6DF53045" w14:textId="3E4348C3" w:rsidR="00136753" w:rsidRPr="00A0036B" w:rsidRDefault="00136753" w:rsidP="00136753">
      <w:pPr>
        <w:pStyle w:val="Code"/>
      </w:pPr>
      <w:r w:rsidRPr="00A0036B">
        <w:t xml:space="preserve">        let query = match args.next() {</w:t>
      </w:r>
    </w:p>
    <w:p w14:paraId="7249C505" w14:textId="23B88ABA" w:rsidR="00136753" w:rsidRPr="00A0036B" w:rsidRDefault="00136753" w:rsidP="00136753">
      <w:pPr>
        <w:pStyle w:val="Code"/>
      </w:pPr>
      <w:r w:rsidRPr="00A0036B">
        <w:t xml:space="preserve">            Some(arg) =&gt; arg,</w:t>
      </w:r>
    </w:p>
    <w:p w14:paraId="131837B2" w14:textId="4BA11758" w:rsidR="00136753" w:rsidRPr="00A0036B" w:rsidRDefault="00136753" w:rsidP="00136753">
      <w:pPr>
        <w:pStyle w:val="Code"/>
      </w:pPr>
      <w:r w:rsidRPr="00A0036B">
        <w:t xml:space="preserve">            None =&gt; return Err("Didn't get a query string"),</w:t>
      </w:r>
    </w:p>
    <w:p w14:paraId="231D6A47" w14:textId="098AA4D9" w:rsidR="00136753" w:rsidRPr="00A0036B" w:rsidRDefault="00136753" w:rsidP="00136753">
      <w:pPr>
        <w:pStyle w:val="Code"/>
      </w:pPr>
      <w:r w:rsidRPr="00A0036B">
        <w:t xml:space="preserve">        };</w:t>
      </w:r>
    </w:p>
    <w:p w14:paraId="3A82EBA0" w14:textId="77777777" w:rsidR="00136753" w:rsidRPr="00A0036B" w:rsidRDefault="00136753" w:rsidP="00136753">
      <w:pPr>
        <w:pStyle w:val="Code"/>
      </w:pPr>
    </w:p>
    <w:p w14:paraId="4B963E0E" w14:textId="795EFEBA" w:rsidR="00136753" w:rsidRPr="00A0036B" w:rsidRDefault="00136753" w:rsidP="00136753">
      <w:pPr>
        <w:pStyle w:val="Code"/>
      </w:pPr>
      <w:r w:rsidRPr="00A0036B">
        <w:t xml:space="preserve">        let file_path = match args.next() {</w:t>
      </w:r>
    </w:p>
    <w:p w14:paraId="5DD76C43" w14:textId="2EE44FF7" w:rsidR="00136753" w:rsidRPr="00A0036B" w:rsidRDefault="00136753" w:rsidP="00136753">
      <w:pPr>
        <w:pStyle w:val="Code"/>
      </w:pPr>
      <w:r w:rsidRPr="00A0036B">
        <w:t xml:space="preserve">            Some(arg) =&gt; arg,</w:t>
      </w:r>
    </w:p>
    <w:p w14:paraId="2C6123A1" w14:textId="7EC462A6" w:rsidR="00136753" w:rsidRPr="00A0036B" w:rsidRDefault="00136753" w:rsidP="00136753">
      <w:pPr>
        <w:pStyle w:val="Code"/>
      </w:pPr>
      <w:r w:rsidRPr="00A0036B">
        <w:t xml:space="preserve">            None =&gt; return Err("Didn't get a file path"),</w:t>
      </w:r>
    </w:p>
    <w:p w14:paraId="25A09070" w14:textId="414159D1" w:rsidR="00136753" w:rsidRPr="00A0036B" w:rsidRDefault="00136753" w:rsidP="00136753">
      <w:pPr>
        <w:pStyle w:val="Code"/>
      </w:pPr>
      <w:r w:rsidRPr="00A0036B">
        <w:t xml:space="preserve">        };</w:t>
      </w:r>
    </w:p>
    <w:p w14:paraId="1BD1CDF7" w14:textId="77777777" w:rsidR="00136753" w:rsidRPr="00A0036B" w:rsidRDefault="00136753" w:rsidP="00136753">
      <w:pPr>
        <w:pStyle w:val="Code"/>
      </w:pPr>
    </w:p>
    <w:p w14:paraId="5AD735D3" w14:textId="2ACA78D0" w:rsidR="00136753" w:rsidRPr="00A72A99" w:rsidRDefault="00136753" w:rsidP="00136753">
      <w:pPr>
        <w:pStyle w:val="Code"/>
        <w:rPr>
          <w:rStyle w:val="LiteralGray"/>
        </w:rPr>
      </w:pPr>
      <w:r w:rsidRPr="00A0036B">
        <w:t xml:space="preserve">        </w:t>
      </w:r>
      <w:r w:rsidRPr="00A72A99">
        <w:rPr>
          <w:rStyle w:val="LiteralGray"/>
        </w:rPr>
        <w:t>let ignore_case = env::var("IGNORE_CASE").is_ok();</w:t>
      </w:r>
    </w:p>
    <w:p w14:paraId="0D38C93B" w14:textId="77777777" w:rsidR="00136753" w:rsidRPr="00A72A99" w:rsidRDefault="00136753" w:rsidP="00136753">
      <w:pPr>
        <w:pStyle w:val="Code"/>
        <w:rPr>
          <w:rStyle w:val="LiteralGray"/>
        </w:rPr>
      </w:pPr>
    </w:p>
    <w:p w14:paraId="568C8D49" w14:textId="7ABE14F5" w:rsidR="00136753" w:rsidRPr="00A72A99" w:rsidRDefault="00136753" w:rsidP="00136753">
      <w:pPr>
        <w:pStyle w:val="Code"/>
        <w:rPr>
          <w:rStyle w:val="LiteralGray"/>
        </w:rPr>
      </w:pPr>
      <w:r w:rsidRPr="00A72A99">
        <w:rPr>
          <w:rStyle w:val="LiteralGray"/>
        </w:rPr>
        <w:t xml:space="preserve">        Ok(Config {</w:t>
      </w:r>
    </w:p>
    <w:p w14:paraId="691513D7" w14:textId="146C2DAA" w:rsidR="00136753" w:rsidRPr="00A72A99" w:rsidRDefault="00136753" w:rsidP="00136753">
      <w:pPr>
        <w:pStyle w:val="Code"/>
        <w:rPr>
          <w:rStyle w:val="LiteralGray"/>
        </w:rPr>
      </w:pPr>
      <w:r w:rsidRPr="00A72A99">
        <w:rPr>
          <w:rStyle w:val="LiteralGray"/>
        </w:rPr>
        <w:t xml:space="preserve">            query,</w:t>
      </w:r>
    </w:p>
    <w:p w14:paraId="68A715A4" w14:textId="43B0149A" w:rsidR="00136753" w:rsidRPr="00A72A99" w:rsidRDefault="00136753" w:rsidP="00136753">
      <w:pPr>
        <w:pStyle w:val="Code"/>
        <w:rPr>
          <w:rStyle w:val="LiteralGray"/>
        </w:rPr>
      </w:pPr>
      <w:r w:rsidRPr="00A72A99">
        <w:rPr>
          <w:rStyle w:val="LiteralGray"/>
        </w:rPr>
        <w:t xml:space="preserve">            file_path,</w:t>
      </w:r>
    </w:p>
    <w:p w14:paraId="6CF61C0D" w14:textId="6712B7B8" w:rsidR="00136753" w:rsidRPr="00A72A99" w:rsidRDefault="00136753" w:rsidP="00136753">
      <w:pPr>
        <w:pStyle w:val="Code"/>
        <w:rPr>
          <w:rStyle w:val="LiteralGray"/>
        </w:rPr>
      </w:pPr>
      <w:r w:rsidRPr="00A72A99">
        <w:rPr>
          <w:rStyle w:val="LiteralGray"/>
        </w:rPr>
        <w:t xml:space="preserve">            ignore_case,</w:t>
      </w:r>
    </w:p>
    <w:p w14:paraId="389F1902" w14:textId="73EBC73E" w:rsidR="00136753" w:rsidRPr="00A72A99" w:rsidRDefault="00136753" w:rsidP="00136753">
      <w:pPr>
        <w:pStyle w:val="Code"/>
        <w:rPr>
          <w:rStyle w:val="LiteralGray"/>
        </w:rPr>
      </w:pPr>
      <w:r w:rsidRPr="00A72A99">
        <w:rPr>
          <w:rStyle w:val="LiteralGray"/>
        </w:rPr>
        <w:t xml:space="preserve">        })</w:t>
      </w:r>
    </w:p>
    <w:p w14:paraId="4A8F25FC" w14:textId="1DD7BE7C" w:rsidR="00136753" w:rsidRPr="00A72A99" w:rsidRDefault="00136753" w:rsidP="00136753">
      <w:pPr>
        <w:pStyle w:val="Code"/>
        <w:rPr>
          <w:rStyle w:val="LiteralGray"/>
        </w:rPr>
      </w:pPr>
      <w:r w:rsidRPr="00A72A99">
        <w:rPr>
          <w:rStyle w:val="LiteralGray"/>
        </w:rPr>
        <w:t xml:space="preserve">    }</w:t>
      </w:r>
    </w:p>
    <w:p w14:paraId="70B12097" w14:textId="77777777" w:rsidR="00136753" w:rsidRPr="00A72A99" w:rsidRDefault="00136753" w:rsidP="00136753">
      <w:pPr>
        <w:pStyle w:val="Code"/>
        <w:rPr>
          <w:rStyle w:val="LiteralGray"/>
        </w:rPr>
      </w:pPr>
      <w:r w:rsidRPr="00A72A99">
        <w:rPr>
          <w:rStyle w:val="LiteralGray"/>
        </w:rPr>
        <w:t>}</w:t>
      </w:r>
    </w:p>
    <w:p w14:paraId="563C3E36" w14:textId="2E7E3F3B" w:rsidR="00136753" w:rsidRPr="00A0036B" w:rsidRDefault="00136753" w:rsidP="002A653B">
      <w:pPr>
        <w:pStyle w:val="CodeListingCaption"/>
        <w:rPr>
          <w:lang w:eastAsia="en-GB"/>
        </w:rPr>
      </w:pPr>
      <w:r w:rsidRPr="00A0036B">
        <w:t xml:space="preserve">Changing the body of </w:t>
      </w:r>
      <w:r w:rsidRPr="00A0036B">
        <w:rPr>
          <w:rStyle w:val="Literal"/>
        </w:rPr>
        <w:t>Config::build</w:t>
      </w:r>
      <w:r w:rsidRPr="00A0036B">
        <w:rPr>
          <w:lang w:eastAsia="en-GB"/>
        </w:rPr>
        <w:t xml:space="preserve"> to use iterator methods</w:t>
      </w:r>
    </w:p>
    <w:p w14:paraId="602B731C" w14:textId="1645ECC2" w:rsidR="00136753" w:rsidRPr="00A0036B" w:rsidRDefault="00136753" w:rsidP="00136753">
      <w:pPr>
        <w:pStyle w:val="Body"/>
        <w:rPr>
          <w:lang w:eastAsia="en-GB"/>
        </w:rPr>
      </w:pPr>
      <w:r w:rsidRPr="00A0036B">
        <w:rPr>
          <w:lang w:eastAsia="en-GB"/>
        </w:rPr>
        <w:t xml:space="preserve">Remember that the first value in the return value of </w:t>
      </w:r>
      <w:r w:rsidRPr="00A0036B">
        <w:rPr>
          <w:rStyle w:val="Literal"/>
        </w:rPr>
        <w:t>env::args</w:t>
      </w:r>
      <w:r w:rsidRPr="00A0036B">
        <w:t xml:space="preserve"> is the name of the program. We want to ignore that and get to the next value, so first we call </w:t>
      </w:r>
      <w:r w:rsidRPr="00A0036B">
        <w:rPr>
          <w:rStyle w:val="Literal"/>
        </w:rPr>
        <w:t>next</w:t>
      </w:r>
      <w:r w:rsidRPr="00A0036B">
        <w:t xml:space="preserve"> and do nothing with the return value. </w:t>
      </w:r>
      <w:r w:rsidR="009B685F">
        <w:t>Then</w:t>
      </w:r>
      <w:r w:rsidRPr="00A0036B">
        <w:t xml:space="preserve"> we call </w:t>
      </w:r>
      <w:r w:rsidRPr="00A0036B">
        <w:rPr>
          <w:rStyle w:val="Literal"/>
        </w:rPr>
        <w:t>next</w:t>
      </w:r>
      <w:r w:rsidRPr="00A0036B">
        <w:t xml:space="preserve"> to get the value we want to put in the </w:t>
      </w:r>
      <w:r w:rsidRPr="00A0036B">
        <w:rPr>
          <w:rStyle w:val="Literal"/>
        </w:rPr>
        <w:t>query</w:t>
      </w:r>
      <w:r w:rsidRPr="00A0036B">
        <w:t xml:space="preserve"> field of </w:t>
      </w:r>
      <w:r w:rsidRPr="00A0036B">
        <w:rPr>
          <w:rStyle w:val="Literal"/>
        </w:rPr>
        <w:t>Config</w:t>
      </w:r>
      <w:r w:rsidRPr="00A0036B">
        <w:t xml:space="preserve">. If </w:t>
      </w:r>
      <w:r w:rsidRPr="00A0036B">
        <w:rPr>
          <w:rStyle w:val="Literal"/>
        </w:rPr>
        <w:t>next</w:t>
      </w:r>
      <w:r w:rsidRPr="00A0036B">
        <w:t xml:space="preserve"> returns </w:t>
      </w:r>
      <w:r w:rsidRPr="00A0036B">
        <w:rPr>
          <w:rStyle w:val="Literal"/>
        </w:rPr>
        <w:t>Some</w:t>
      </w:r>
      <w:r w:rsidRPr="00A0036B">
        <w:t xml:space="preserve">, we use a </w:t>
      </w:r>
      <w:r w:rsidRPr="00A0036B">
        <w:rPr>
          <w:rStyle w:val="Literal"/>
        </w:rPr>
        <w:t>match</w:t>
      </w:r>
      <w:r w:rsidRPr="00A0036B">
        <w:t xml:space="preserve"> to extract the value. If it returns </w:t>
      </w:r>
      <w:r w:rsidRPr="00A0036B">
        <w:rPr>
          <w:rStyle w:val="Literal"/>
        </w:rPr>
        <w:t>None</w:t>
      </w:r>
      <w:r w:rsidRPr="00A0036B">
        <w:t xml:space="preserve">, it means not enough arguments were given and we return early with an </w:t>
      </w:r>
      <w:r w:rsidRPr="00A0036B">
        <w:rPr>
          <w:rStyle w:val="Literal"/>
        </w:rPr>
        <w:t>Err</w:t>
      </w:r>
      <w:r w:rsidRPr="00A0036B">
        <w:t xml:space="preserve"> value. We do the same thing for the </w:t>
      </w:r>
      <w:r w:rsidRPr="00A0036B">
        <w:rPr>
          <w:rStyle w:val="Literal"/>
        </w:rPr>
        <w:t>filename</w:t>
      </w:r>
      <w:r w:rsidRPr="00A0036B">
        <w:rPr>
          <w:lang w:eastAsia="en-GB"/>
        </w:rPr>
        <w:t xml:space="preserve"> value.</w:t>
      </w:r>
    </w:p>
    <w:p w14:paraId="7DEBDCAC" w14:textId="13989A3B" w:rsidR="00136753" w:rsidRPr="00A0036B" w:rsidRDefault="00136753" w:rsidP="00D74D50">
      <w:pPr>
        <w:pStyle w:val="HeadB"/>
        <w:rPr>
          <w:lang w:eastAsia="en-GB"/>
        </w:rPr>
      </w:pPr>
      <w:bookmarkStart w:id="15" w:name="making-code-clearer-with-iterator-adapto"/>
      <w:bookmarkEnd w:id="15"/>
      <w:r w:rsidRPr="00A0036B">
        <w:rPr>
          <w:lang w:eastAsia="en-GB"/>
        </w:rPr>
        <w:t>Making Code Clearer with Iterator Adapt</w:t>
      </w:r>
      <w:r w:rsidR="00A8757F">
        <w:rPr>
          <w:lang w:eastAsia="en-GB"/>
        </w:rPr>
        <w:t>e</w:t>
      </w:r>
      <w:r w:rsidRPr="00A0036B">
        <w:rPr>
          <w:lang w:eastAsia="en-GB"/>
        </w:rPr>
        <w:t>rs</w:t>
      </w:r>
    </w:p>
    <w:p w14:paraId="5C7DBB14" w14:textId="60619569" w:rsidR="00136753" w:rsidRPr="00A0036B" w:rsidRDefault="00136753" w:rsidP="00136753">
      <w:pPr>
        <w:pStyle w:val="Body"/>
        <w:rPr>
          <w:lang w:eastAsia="en-GB"/>
        </w:rPr>
      </w:pPr>
      <w:r w:rsidRPr="00A0036B">
        <w:t xml:space="preserve">We can also take advantage of iterators in the </w:t>
      </w:r>
      <w:r w:rsidRPr="00A0036B">
        <w:rPr>
          <w:rStyle w:val="Literal"/>
        </w:rPr>
        <w:t>search</w:t>
      </w:r>
      <w:r w:rsidRPr="00A0036B">
        <w:rPr>
          <w:lang w:eastAsia="en-GB"/>
        </w:rPr>
        <w:t xml:space="preserve"> function in our I/O project, which is reproduced here in Listing 13-2</w:t>
      </w:r>
      <w:r w:rsidR="001E666F" w:rsidRPr="00A0036B">
        <w:rPr>
          <w:lang w:eastAsia="en-GB"/>
        </w:rPr>
        <w:t>1</w:t>
      </w:r>
      <w:r w:rsidRPr="00A0036B">
        <w:rPr>
          <w:lang w:eastAsia="en-GB"/>
        </w:rPr>
        <w:t xml:space="preserve"> as it was in Listing 12-19</w:t>
      </w:r>
      <w:r w:rsidR="009B685F">
        <w:rPr>
          <w:lang w:eastAsia="en-GB"/>
        </w:rPr>
        <w:t>.</w:t>
      </w:r>
    </w:p>
    <w:p w14:paraId="5E7ECD33" w14:textId="47913C4F" w:rsidR="00136753" w:rsidRPr="00A0036B" w:rsidRDefault="00136753" w:rsidP="002A653B">
      <w:pPr>
        <w:pStyle w:val="CodeLabel"/>
        <w:rPr>
          <w:lang w:eastAsia="en-GB"/>
        </w:rPr>
      </w:pPr>
      <w:commentRangeStart w:id="16"/>
      <w:commentRangeStart w:id="17"/>
      <w:r w:rsidRPr="00A0036B">
        <w:rPr>
          <w:lang w:eastAsia="en-GB"/>
        </w:rPr>
        <w:t>src/lib.rs</w:t>
      </w:r>
      <w:commentRangeEnd w:id="16"/>
      <w:r w:rsidR="00345311">
        <w:rPr>
          <w:rStyle w:val="CommentReference"/>
          <w:rFonts w:ascii="Times New Roman" w:hAnsi="Times New Roman" w:cs="Times New Roman"/>
          <w:i w:val="0"/>
          <w:color w:val="auto"/>
          <w:lang w:val="en-CA"/>
        </w:rPr>
        <w:commentReference w:id="16"/>
      </w:r>
      <w:commentRangeEnd w:id="17"/>
      <w:r w:rsidR="00221474">
        <w:rPr>
          <w:rStyle w:val="CommentReference"/>
          <w:rFonts w:ascii="Times New Roman" w:hAnsi="Times New Roman" w:cs="Times New Roman"/>
          <w:i w:val="0"/>
          <w:color w:val="auto"/>
          <w:lang w:val="en-CA"/>
        </w:rPr>
        <w:commentReference w:id="17"/>
      </w:r>
    </w:p>
    <w:p w14:paraId="37CF5B17" w14:textId="77777777" w:rsidR="00221474" w:rsidRDefault="00136753" w:rsidP="00221474">
      <w:pPr>
        <w:pStyle w:val="Code"/>
        <w:rPr>
          <w:ins w:id="18" w:author="Carol Nichols" w:date="2022-08-24T21:51:00Z"/>
        </w:rPr>
      </w:pPr>
      <w:r w:rsidRPr="00221474">
        <w:t>pub fn search&lt;'a&gt;(</w:t>
      </w:r>
    </w:p>
    <w:p w14:paraId="04075FD4" w14:textId="77777777" w:rsidR="00221474" w:rsidRDefault="00221474" w:rsidP="00221474">
      <w:pPr>
        <w:pStyle w:val="Code"/>
        <w:rPr>
          <w:ins w:id="19" w:author="Carol Nichols" w:date="2022-08-24T21:51:00Z"/>
        </w:rPr>
      </w:pPr>
      <w:ins w:id="20" w:author="Carol Nichols" w:date="2022-08-24T21:51:00Z">
        <w:r>
          <w:t xml:space="preserve">    </w:t>
        </w:r>
      </w:ins>
      <w:r w:rsidR="00136753" w:rsidRPr="00221474">
        <w:t>query: &amp;str,</w:t>
      </w:r>
    </w:p>
    <w:p w14:paraId="6A4A4901" w14:textId="77777777" w:rsidR="00221474" w:rsidRDefault="00221474" w:rsidP="00221474">
      <w:pPr>
        <w:pStyle w:val="Code"/>
        <w:rPr>
          <w:ins w:id="21" w:author="Carol Nichols" w:date="2022-08-24T21:51:00Z"/>
        </w:rPr>
      </w:pPr>
      <w:ins w:id="22" w:author="Carol Nichols" w:date="2022-08-24T21:51:00Z">
        <w:r>
          <w:t xml:space="preserve">   </w:t>
        </w:r>
      </w:ins>
      <w:r w:rsidR="00136753" w:rsidRPr="00221474">
        <w:t xml:space="preserve"> contents: &amp;'a str</w:t>
      </w:r>
      <w:ins w:id="23" w:author="Carol Nichols" w:date="2022-08-24T21:51:00Z">
        <w:r>
          <w:t>,</w:t>
        </w:r>
      </w:ins>
    </w:p>
    <w:p w14:paraId="4192FCB0" w14:textId="5D6AEE71" w:rsidR="00136753" w:rsidRPr="00221474" w:rsidRDefault="00136753" w:rsidP="00221474">
      <w:pPr>
        <w:pStyle w:val="Code"/>
        <w:pPrChange w:id="24" w:author="Carol Nichols" w:date="2022-08-24T21:51:00Z">
          <w:pPr>
            <w:pStyle w:val="CodeWide"/>
          </w:pPr>
        </w:pPrChange>
      </w:pPr>
      <w:r w:rsidRPr="00221474">
        <w:t>) -&gt; Vec&lt;&amp;'a str&gt; {</w:t>
      </w:r>
    </w:p>
    <w:p w14:paraId="3EF4B9A3" w14:textId="2A13E082" w:rsidR="00136753" w:rsidRPr="00221474" w:rsidRDefault="00136753" w:rsidP="00221474">
      <w:pPr>
        <w:pStyle w:val="Code"/>
        <w:pPrChange w:id="25" w:author="Carol Nichols" w:date="2022-08-24T21:51:00Z">
          <w:pPr>
            <w:pStyle w:val="CodeWide"/>
          </w:pPr>
        </w:pPrChange>
      </w:pPr>
      <w:r w:rsidRPr="00221474">
        <w:lastRenderedPageBreak/>
        <w:t xml:space="preserve">    let mut results = Vec::new();</w:t>
      </w:r>
    </w:p>
    <w:p w14:paraId="4D8289EA" w14:textId="77777777" w:rsidR="00136753" w:rsidRPr="00221474" w:rsidRDefault="00136753" w:rsidP="00221474">
      <w:pPr>
        <w:pStyle w:val="Code"/>
        <w:pPrChange w:id="26" w:author="Carol Nichols" w:date="2022-08-24T21:51:00Z">
          <w:pPr>
            <w:pStyle w:val="CodeWide"/>
          </w:pPr>
        </w:pPrChange>
      </w:pPr>
    </w:p>
    <w:p w14:paraId="23F1BED6" w14:textId="64F0D957" w:rsidR="00136753" w:rsidRPr="00221474" w:rsidRDefault="00136753" w:rsidP="00221474">
      <w:pPr>
        <w:pStyle w:val="Code"/>
        <w:pPrChange w:id="27" w:author="Carol Nichols" w:date="2022-08-24T21:51:00Z">
          <w:pPr>
            <w:pStyle w:val="CodeWide"/>
          </w:pPr>
        </w:pPrChange>
      </w:pPr>
      <w:r w:rsidRPr="00221474">
        <w:t xml:space="preserve">    for line in contents.lines() {</w:t>
      </w:r>
    </w:p>
    <w:p w14:paraId="0C32CFA4" w14:textId="4F1EBE5A" w:rsidR="00136753" w:rsidRPr="00221474" w:rsidRDefault="00136753" w:rsidP="00221474">
      <w:pPr>
        <w:pStyle w:val="Code"/>
        <w:pPrChange w:id="28" w:author="Carol Nichols" w:date="2022-08-24T21:51:00Z">
          <w:pPr>
            <w:pStyle w:val="CodeWide"/>
          </w:pPr>
        </w:pPrChange>
      </w:pPr>
      <w:r w:rsidRPr="00221474">
        <w:t xml:space="preserve">        if line.contains(query) {</w:t>
      </w:r>
    </w:p>
    <w:p w14:paraId="14548D63" w14:textId="2F21C660" w:rsidR="00136753" w:rsidRPr="00221474" w:rsidRDefault="00136753" w:rsidP="00221474">
      <w:pPr>
        <w:pStyle w:val="Code"/>
        <w:pPrChange w:id="29" w:author="Carol Nichols" w:date="2022-08-24T21:51:00Z">
          <w:pPr>
            <w:pStyle w:val="CodeWide"/>
          </w:pPr>
        </w:pPrChange>
      </w:pPr>
      <w:r w:rsidRPr="00221474">
        <w:t xml:space="preserve">            results.push(line);</w:t>
      </w:r>
    </w:p>
    <w:p w14:paraId="0AC0DB65" w14:textId="2B0110F9" w:rsidR="00136753" w:rsidRPr="00221474" w:rsidRDefault="00136753" w:rsidP="00221474">
      <w:pPr>
        <w:pStyle w:val="Code"/>
        <w:pPrChange w:id="30" w:author="Carol Nichols" w:date="2022-08-24T21:51:00Z">
          <w:pPr>
            <w:pStyle w:val="CodeWide"/>
          </w:pPr>
        </w:pPrChange>
      </w:pPr>
      <w:r w:rsidRPr="00221474">
        <w:t xml:space="preserve">        }</w:t>
      </w:r>
    </w:p>
    <w:p w14:paraId="23AD6FA9" w14:textId="7A8CF408" w:rsidR="00136753" w:rsidRPr="00221474" w:rsidRDefault="00136753" w:rsidP="00221474">
      <w:pPr>
        <w:pStyle w:val="Code"/>
        <w:pPrChange w:id="31" w:author="Carol Nichols" w:date="2022-08-24T21:51:00Z">
          <w:pPr>
            <w:pStyle w:val="CodeWide"/>
          </w:pPr>
        </w:pPrChange>
      </w:pPr>
      <w:r w:rsidRPr="00221474">
        <w:t xml:space="preserve">    }</w:t>
      </w:r>
    </w:p>
    <w:p w14:paraId="4FA16230" w14:textId="77777777" w:rsidR="00136753" w:rsidRPr="00221474" w:rsidRDefault="00136753" w:rsidP="00221474">
      <w:pPr>
        <w:pStyle w:val="Code"/>
        <w:pPrChange w:id="32" w:author="Carol Nichols" w:date="2022-08-24T21:51:00Z">
          <w:pPr>
            <w:pStyle w:val="CodeWide"/>
          </w:pPr>
        </w:pPrChange>
      </w:pPr>
    </w:p>
    <w:p w14:paraId="7D40A353" w14:textId="32A1A1CF" w:rsidR="00136753" w:rsidRPr="00221474" w:rsidRDefault="00136753" w:rsidP="00221474">
      <w:pPr>
        <w:pStyle w:val="Code"/>
        <w:pPrChange w:id="33" w:author="Carol Nichols" w:date="2022-08-24T21:51:00Z">
          <w:pPr>
            <w:pStyle w:val="CodeWide"/>
          </w:pPr>
        </w:pPrChange>
      </w:pPr>
      <w:r w:rsidRPr="00221474">
        <w:t xml:space="preserve">    results</w:t>
      </w:r>
    </w:p>
    <w:p w14:paraId="33C6A9D4" w14:textId="77777777" w:rsidR="00136753" w:rsidRPr="00221474" w:rsidRDefault="00136753" w:rsidP="00221474">
      <w:pPr>
        <w:pStyle w:val="Code"/>
        <w:pPrChange w:id="34" w:author="Carol Nichols" w:date="2022-08-24T21:51:00Z">
          <w:pPr>
            <w:pStyle w:val="CodeWide"/>
          </w:pPr>
        </w:pPrChange>
      </w:pPr>
      <w:r w:rsidRPr="00221474">
        <w:t>}</w:t>
      </w:r>
    </w:p>
    <w:p w14:paraId="676DFB76" w14:textId="5B136F8D" w:rsidR="00136753" w:rsidRPr="00A0036B" w:rsidRDefault="00136753" w:rsidP="002A653B">
      <w:pPr>
        <w:pStyle w:val="CodeListingCaption"/>
        <w:rPr>
          <w:lang w:eastAsia="en-GB"/>
        </w:rPr>
      </w:pPr>
      <w:r w:rsidRPr="00A0036B">
        <w:t xml:space="preserve">The implementation of the </w:t>
      </w:r>
      <w:r w:rsidRPr="00A0036B">
        <w:rPr>
          <w:rStyle w:val="Literal"/>
        </w:rPr>
        <w:t>search</w:t>
      </w:r>
      <w:r w:rsidRPr="00A0036B">
        <w:rPr>
          <w:lang w:eastAsia="en-GB"/>
        </w:rPr>
        <w:t xml:space="preserve"> function from Listing 12-19</w:t>
      </w:r>
    </w:p>
    <w:p w14:paraId="0154C8B8" w14:textId="78302674" w:rsidR="00136753" w:rsidRPr="00A0036B" w:rsidRDefault="00136753" w:rsidP="00136753">
      <w:pPr>
        <w:pStyle w:val="Body"/>
        <w:rPr>
          <w:lang w:eastAsia="en-GB"/>
        </w:rPr>
      </w:pPr>
      <w:r w:rsidRPr="00A0036B">
        <w:rPr>
          <w:lang w:eastAsia="en-GB"/>
        </w:rPr>
        <w:t>We can write this code in a more concise way using iterator adapt</w:t>
      </w:r>
      <w:r w:rsidR="00A8757F">
        <w:rPr>
          <w:lang w:eastAsia="en-GB"/>
        </w:rPr>
        <w:t>e</w:t>
      </w:r>
      <w:r w:rsidRPr="00A0036B">
        <w:rPr>
          <w:lang w:eastAsia="en-GB"/>
        </w:rPr>
        <w:t xml:space="preserve">r methods. Doing so also lets us avoid having a mutable intermediate </w:t>
      </w:r>
      <w:r w:rsidRPr="00A0036B">
        <w:rPr>
          <w:rStyle w:val="Literal"/>
        </w:rPr>
        <w:t>results</w:t>
      </w:r>
      <w:r w:rsidRPr="00A0036B">
        <w:t xml:space="preserve"> vector. The functional programming style prefers to minimize the amount of mutable state to make code clearer. Removing the mutable state might enable a future enhancement to make searching happen in parallel because we wouldn’t have to manage concurrent access to the </w:t>
      </w:r>
      <w:r w:rsidRPr="00A0036B">
        <w:rPr>
          <w:rStyle w:val="Literal"/>
        </w:rPr>
        <w:t>results</w:t>
      </w:r>
      <w:r w:rsidRPr="00A0036B">
        <w:rPr>
          <w:lang w:eastAsia="en-GB"/>
        </w:rPr>
        <w:t xml:space="preserve"> vector. Listing 13-2</w:t>
      </w:r>
      <w:r w:rsidR="001E666F" w:rsidRPr="00A0036B">
        <w:rPr>
          <w:lang w:eastAsia="en-GB"/>
        </w:rPr>
        <w:t>2</w:t>
      </w:r>
      <w:r w:rsidRPr="00A0036B">
        <w:rPr>
          <w:lang w:eastAsia="en-GB"/>
        </w:rPr>
        <w:t xml:space="preserve"> shows this change</w:t>
      </w:r>
      <w:r w:rsidR="009B685F">
        <w:rPr>
          <w:lang w:eastAsia="en-GB"/>
        </w:rPr>
        <w:t>.</w:t>
      </w:r>
    </w:p>
    <w:p w14:paraId="2CA4EF12" w14:textId="18A1B495" w:rsidR="00136753" w:rsidRPr="00A0036B" w:rsidRDefault="00136753" w:rsidP="002A653B">
      <w:pPr>
        <w:pStyle w:val="CodeLabel"/>
        <w:rPr>
          <w:lang w:eastAsia="en-GB"/>
        </w:rPr>
      </w:pPr>
      <w:commentRangeStart w:id="35"/>
      <w:commentRangeStart w:id="36"/>
      <w:r w:rsidRPr="00A0036B">
        <w:rPr>
          <w:lang w:eastAsia="en-GB"/>
        </w:rPr>
        <w:t>src/lib.rs</w:t>
      </w:r>
      <w:commentRangeEnd w:id="35"/>
      <w:r w:rsidR="00345311">
        <w:rPr>
          <w:rStyle w:val="CommentReference"/>
          <w:rFonts w:ascii="Times New Roman" w:hAnsi="Times New Roman" w:cs="Times New Roman"/>
          <w:i w:val="0"/>
          <w:color w:val="auto"/>
          <w:lang w:val="en-CA"/>
        </w:rPr>
        <w:commentReference w:id="35"/>
      </w:r>
      <w:commentRangeEnd w:id="36"/>
      <w:r w:rsidR="000952A3">
        <w:rPr>
          <w:rStyle w:val="CommentReference"/>
          <w:rFonts w:ascii="Times New Roman" w:hAnsi="Times New Roman" w:cs="Times New Roman"/>
          <w:i w:val="0"/>
          <w:color w:val="auto"/>
          <w:lang w:val="en-CA"/>
        </w:rPr>
        <w:commentReference w:id="36"/>
      </w:r>
    </w:p>
    <w:p w14:paraId="14177635" w14:textId="77777777" w:rsidR="00833F5E" w:rsidRDefault="00136753" w:rsidP="00833F5E">
      <w:pPr>
        <w:pStyle w:val="Code"/>
        <w:rPr>
          <w:ins w:id="37" w:author="Carol Nichols" w:date="2022-08-24T21:52:00Z"/>
          <w:rStyle w:val="LiteralGray"/>
        </w:rPr>
      </w:pPr>
      <w:r w:rsidRPr="00A72A99">
        <w:rPr>
          <w:rStyle w:val="LiteralGray"/>
        </w:rPr>
        <w:t>pub fn search&lt;'a&gt;(</w:t>
      </w:r>
    </w:p>
    <w:p w14:paraId="3EFC3C5C" w14:textId="77777777" w:rsidR="00833F5E" w:rsidRDefault="00833F5E" w:rsidP="00833F5E">
      <w:pPr>
        <w:pStyle w:val="Code"/>
        <w:rPr>
          <w:ins w:id="38" w:author="Carol Nichols" w:date="2022-08-24T21:52:00Z"/>
          <w:rStyle w:val="LiteralGray"/>
        </w:rPr>
      </w:pPr>
      <w:ins w:id="39" w:author="Carol Nichols" w:date="2022-08-24T21:52:00Z">
        <w:r>
          <w:rPr>
            <w:rStyle w:val="LiteralGray"/>
          </w:rPr>
          <w:t xml:space="preserve">    </w:t>
        </w:r>
      </w:ins>
      <w:r w:rsidR="00136753" w:rsidRPr="00A72A99">
        <w:rPr>
          <w:rStyle w:val="LiteralGray"/>
        </w:rPr>
        <w:t>query: &amp;str,</w:t>
      </w:r>
      <w:del w:id="40" w:author="Carol Nichols" w:date="2022-08-24T21:52:00Z">
        <w:r w:rsidR="00136753" w:rsidRPr="00A72A99" w:rsidDel="00833F5E">
          <w:rPr>
            <w:rStyle w:val="LiteralGray"/>
          </w:rPr>
          <w:delText xml:space="preserve"> </w:delText>
        </w:r>
      </w:del>
    </w:p>
    <w:p w14:paraId="7242309F" w14:textId="77777777" w:rsidR="00833F5E" w:rsidRDefault="00833F5E" w:rsidP="00833F5E">
      <w:pPr>
        <w:pStyle w:val="Code"/>
        <w:rPr>
          <w:ins w:id="41" w:author="Carol Nichols" w:date="2022-08-24T21:52:00Z"/>
          <w:rStyle w:val="LiteralGray"/>
        </w:rPr>
      </w:pPr>
      <w:ins w:id="42" w:author="Carol Nichols" w:date="2022-08-24T21:52:00Z">
        <w:r>
          <w:rPr>
            <w:rStyle w:val="LiteralGray"/>
          </w:rPr>
          <w:t xml:space="preserve">    </w:t>
        </w:r>
      </w:ins>
      <w:r w:rsidR="00136753" w:rsidRPr="00A72A99">
        <w:rPr>
          <w:rStyle w:val="LiteralGray"/>
        </w:rPr>
        <w:t>contents: &amp;'a str</w:t>
      </w:r>
      <w:ins w:id="43" w:author="Carol Nichols" w:date="2022-08-24T21:52:00Z">
        <w:r>
          <w:rPr>
            <w:rStyle w:val="LiteralGray"/>
          </w:rPr>
          <w:t>,</w:t>
        </w:r>
      </w:ins>
    </w:p>
    <w:p w14:paraId="4E74502B" w14:textId="4AC492D7" w:rsidR="00136753" w:rsidRPr="00A72A99" w:rsidRDefault="00136753" w:rsidP="00833F5E">
      <w:pPr>
        <w:pStyle w:val="Code"/>
        <w:rPr>
          <w:rStyle w:val="LiteralGray"/>
        </w:rPr>
        <w:pPrChange w:id="44" w:author="Carol Nichols" w:date="2022-08-24T21:52:00Z">
          <w:pPr>
            <w:pStyle w:val="CodeWide"/>
          </w:pPr>
        </w:pPrChange>
      </w:pPr>
      <w:r w:rsidRPr="00A72A99">
        <w:rPr>
          <w:rStyle w:val="LiteralGray"/>
        </w:rPr>
        <w:t>) -&gt; Vec&lt;&amp;'a str&gt; {</w:t>
      </w:r>
    </w:p>
    <w:p w14:paraId="5F3463AA" w14:textId="518C9C87" w:rsidR="00136753" w:rsidRPr="00A0036B" w:rsidRDefault="00136753" w:rsidP="00833F5E">
      <w:pPr>
        <w:pStyle w:val="Code"/>
        <w:pPrChange w:id="45" w:author="Carol Nichols" w:date="2022-08-24T21:52:00Z">
          <w:pPr>
            <w:pStyle w:val="CodeWide"/>
          </w:pPr>
        </w:pPrChange>
      </w:pPr>
      <w:r w:rsidRPr="00A0036B">
        <w:t xml:space="preserve">    contents</w:t>
      </w:r>
    </w:p>
    <w:p w14:paraId="77E0516A" w14:textId="5757C175" w:rsidR="00136753" w:rsidRPr="00A0036B" w:rsidRDefault="00136753" w:rsidP="00833F5E">
      <w:pPr>
        <w:pStyle w:val="Code"/>
        <w:pPrChange w:id="46" w:author="Carol Nichols" w:date="2022-08-24T21:52:00Z">
          <w:pPr>
            <w:pStyle w:val="CodeWide"/>
          </w:pPr>
        </w:pPrChange>
      </w:pPr>
      <w:r w:rsidRPr="00A0036B">
        <w:t xml:space="preserve">        .lines()</w:t>
      </w:r>
    </w:p>
    <w:p w14:paraId="73A0357B" w14:textId="1F6230D8" w:rsidR="00136753" w:rsidRPr="00A0036B" w:rsidRDefault="00136753" w:rsidP="00833F5E">
      <w:pPr>
        <w:pStyle w:val="Code"/>
        <w:pPrChange w:id="47" w:author="Carol Nichols" w:date="2022-08-24T21:52:00Z">
          <w:pPr>
            <w:pStyle w:val="CodeWide"/>
          </w:pPr>
        </w:pPrChange>
      </w:pPr>
      <w:r w:rsidRPr="00A0036B">
        <w:t xml:space="preserve">        .filter(|line| line.contains(query))</w:t>
      </w:r>
    </w:p>
    <w:p w14:paraId="6430B820" w14:textId="6C114E19" w:rsidR="00136753" w:rsidRPr="00A0036B" w:rsidRDefault="00136753" w:rsidP="00833F5E">
      <w:pPr>
        <w:pStyle w:val="Code"/>
        <w:pPrChange w:id="48" w:author="Carol Nichols" w:date="2022-08-24T21:52:00Z">
          <w:pPr>
            <w:pStyle w:val="CodeWide"/>
          </w:pPr>
        </w:pPrChange>
      </w:pPr>
      <w:r w:rsidRPr="00A0036B">
        <w:t xml:space="preserve">        .collect()</w:t>
      </w:r>
    </w:p>
    <w:p w14:paraId="3C149AFD" w14:textId="77777777" w:rsidR="00136753" w:rsidRPr="00A72A99" w:rsidRDefault="00136753" w:rsidP="00833F5E">
      <w:pPr>
        <w:pStyle w:val="Code"/>
        <w:rPr>
          <w:rStyle w:val="LiteralGray"/>
        </w:rPr>
        <w:pPrChange w:id="49" w:author="Carol Nichols" w:date="2022-08-24T21:52:00Z">
          <w:pPr>
            <w:pStyle w:val="CodeWide"/>
          </w:pPr>
        </w:pPrChange>
      </w:pPr>
      <w:r w:rsidRPr="00A72A99">
        <w:rPr>
          <w:rStyle w:val="LiteralGray"/>
        </w:rPr>
        <w:t>}</w:t>
      </w:r>
    </w:p>
    <w:p w14:paraId="7D8A9CF2" w14:textId="6A402194" w:rsidR="00136753" w:rsidRPr="00A0036B" w:rsidRDefault="00136753" w:rsidP="002A653B">
      <w:pPr>
        <w:pStyle w:val="CodeListingCaption"/>
        <w:rPr>
          <w:lang w:eastAsia="en-GB"/>
        </w:rPr>
      </w:pPr>
      <w:r w:rsidRPr="00A0036B">
        <w:t>Using iterator adapt</w:t>
      </w:r>
      <w:r w:rsidR="00A8757F">
        <w:t>e</w:t>
      </w:r>
      <w:r w:rsidRPr="00A0036B">
        <w:t xml:space="preserve">r methods in the implementation of the </w:t>
      </w:r>
      <w:r w:rsidRPr="00A0036B">
        <w:rPr>
          <w:rStyle w:val="Literal"/>
        </w:rPr>
        <w:t>search</w:t>
      </w:r>
      <w:r w:rsidRPr="00A0036B">
        <w:rPr>
          <w:lang w:eastAsia="en-GB"/>
        </w:rPr>
        <w:t xml:space="preserve"> function</w:t>
      </w:r>
    </w:p>
    <w:p w14:paraId="49B3E33A" w14:textId="5A8E0927" w:rsidR="00136753" w:rsidRPr="00A0036B" w:rsidRDefault="00136753" w:rsidP="00136753">
      <w:pPr>
        <w:pStyle w:val="Body"/>
        <w:rPr>
          <w:lang w:eastAsia="en-GB"/>
        </w:rPr>
      </w:pPr>
      <w:r w:rsidRPr="00A0036B">
        <w:rPr>
          <w:lang w:eastAsia="en-GB"/>
        </w:rPr>
        <w:t xml:space="preserve">Recall that the purpose of the </w:t>
      </w:r>
      <w:r w:rsidRPr="00A0036B">
        <w:rPr>
          <w:rStyle w:val="Literal"/>
        </w:rPr>
        <w:t>search</w:t>
      </w:r>
      <w:r w:rsidRPr="00A0036B">
        <w:t xml:space="preserve"> function is to return all lines in </w:t>
      </w:r>
      <w:r w:rsidRPr="00A0036B">
        <w:rPr>
          <w:rStyle w:val="Literal"/>
        </w:rPr>
        <w:t>contents</w:t>
      </w:r>
      <w:r w:rsidRPr="00A0036B">
        <w:t xml:space="preserve"> that contain the </w:t>
      </w:r>
      <w:r w:rsidRPr="00A0036B">
        <w:rPr>
          <w:rStyle w:val="Literal"/>
        </w:rPr>
        <w:t>query</w:t>
      </w:r>
      <w:r w:rsidRPr="00A0036B">
        <w:t xml:space="preserve">. Similar to the </w:t>
      </w:r>
      <w:r w:rsidRPr="00A0036B">
        <w:rPr>
          <w:rStyle w:val="Literal"/>
        </w:rPr>
        <w:t>filter</w:t>
      </w:r>
      <w:r w:rsidRPr="00A0036B">
        <w:t xml:space="preserve"> example in Listing 13-1</w:t>
      </w:r>
      <w:r w:rsidR="002818FF" w:rsidRPr="00A0036B">
        <w:t>6</w:t>
      </w:r>
      <w:r w:rsidRPr="00A0036B">
        <w:t xml:space="preserve">, this code uses the </w:t>
      </w:r>
      <w:r w:rsidRPr="00A0036B">
        <w:rPr>
          <w:rStyle w:val="Literal"/>
        </w:rPr>
        <w:t>filter</w:t>
      </w:r>
      <w:r w:rsidRPr="00A0036B">
        <w:t xml:space="preserve"> adapt</w:t>
      </w:r>
      <w:r w:rsidR="00A8757F">
        <w:t>e</w:t>
      </w:r>
      <w:r w:rsidRPr="00A0036B">
        <w:t xml:space="preserve">r to keep only the lines </w:t>
      </w:r>
      <w:r w:rsidR="009B685F">
        <w:t>for which</w:t>
      </w:r>
      <w:r w:rsidR="009B685F" w:rsidRPr="00A0036B">
        <w:t xml:space="preserve"> </w:t>
      </w:r>
      <w:r w:rsidRPr="00A0036B">
        <w:rPr>
          <w:rStyle w:val="Literal"/>
        </w:rPr>
        <w:t>line.contains(query)</w:t>
      </w:r>
      <w:r w:rsidRPr="00A0036B">
        <w:t xml:space="preserve"> returns </w:t>
      </w:r>
      <w:r w:rsidRPr="00A0036B">
        <w:rPr>
          <w:rStyle w:val="Literal"/>
        </w:rPr>
        <w:t>true</w:t>
      </w:r>
      <w:r w:rsidRPr="00A0036B">
        <w:t xml:space="preserve">. We then collect the matching lines into another vector with </w:t>
      </w:r>
      <w:r w:rsidRPr="00A0036B">
        <w:rPr>
          <w:rStyle w:val="Literal"/>
        </w:rPr>
        <w:t>collect</w:t>
      </w:r>
      <w:r w:rsidRPr="00A0036B">
        <w:t xml:space="preserve">. Much simpler! Feel free to make the same change to use iterator methods in the </w:t>
      </w:r>
      <w:r w:rsidRPr="00A0036B">
        <w:rPr>
          <w:rStyle w:val="Literal"/>
        </w:rPr>
        <w:t>search_case_insensitive</w:t>
      </w:r>
      <w:r w:rsidRPr="00A0036B">
        <w:rPr>
          <w:lang w:eastAsia="en-GB"/>
        </w:rPr>
        <w:t xml:space="preserve"> function as well.</w:t>
      </w:r>
    </w:p>
    <w:p w14:paraId="152116E4" w14:textId="16021342" w:rsidR="00136753" w:rsidRPr="00A0036B" w:rsidRDefault="00136753" w:rsidP="00D74D50">
      <w:pPr>
        <w:pStyle w:val="HeadB"/>
        <w:rPr>
          <w:lang w:eastAsia="en-GB"/>
        </w:rPr>
      </w:pPr>
      <w:bookmarkStart w:id="50" w:name="choosing-between-loops-or-iterators"/>
      <w:bookmarkEnd w:id="50"/>
      <w:r w:rsidRPr="00A0036B">
        <w:rPr>
          <w:lang w:eastAsia="en-GB"/>
        </w:rPr>
        <w:t xml:space="preserve">Choosing Between Loops </w:t>
      </w:r>
      <w:r w:rsidR="009B685F">
        <w:rPr>
          <w:lang w:eastAsia="en-GB"/>
        </w:rPr>
        <w:t>and</w:t>
      </w:r>
      <w:r w:rsidR="009B685F" w:rsidRPr="00A0036B">
        <w:rPr>
          <w:lang w:eastAsia="en-GB"/>
        </w:rPr>
        <w:t xml:space="preserve"> </w:t>
      </w:r>
      <w:r w:rsidRPr="00A0036B">
        <w:rPr>
          <w:lang w:eastAsia="en-GB"/>
        </w:rPr>
        <w:t>Iterators</w:t>
      </w:r>
    </w:p>
    <w:p w14:paraId="3177F51B" w14:textId="68A988A4" w:rsidR="00136753" w:rsidRPr="00A0036B" w:rsidRDefault="00136753" w:rsidP="00D74D50">
      <w:pPr>
        <w:pStyle w:val="Body"/>
        <w:rPr>
          <w:lang w:eastAsia="en-GB"/>
        </w:rPr>
      </w:pPr>
      <w:r w:rsidRPr="00A0036B">
        <w:rPr>
          <w:lang w:eastAsia="en-GB"/>
        </w:rPr>
        <w:t>The next logical question is which style you should choose in your own code and why: the original implementation in Listing 13-2</w:t>
      </w:r>
      <w:r w:rsidR="008D3B69" w:rsidRPr="00A0036B">
        <w:rPr>
          <w:lang w:eastAsia="en-GB"/>
        </w:rPr>
        <w:t>1</w:t>
      </w:r>
      <w:r w:rsidRPr="00A0036B">
        <w:rPr>
          <w:lang w:eastAsia="en-GB"/>
        </w:rPr>
        <w:t xml:space="preserve"> or the version using iterators in Listing 13-2</w:t>
      </w:r>
      <w:r w:rsidR="008D3B69" w:rsidRPr="00A0036B">
        <w:rPr>
          <w:lang w:eastAsia="en-GB"/>
        </w:rPr>
        <w:t>2</w:t>
      </w:r>
      <w:r w:rsidRPr="00A0036B">
        <w:rPr>
          <w:lang w:eastAsia="en-GB"/>
        </w:rPr>
        <w:t>. Most Rust programmers prefer to use the iterator style. It’s a bit tougher to get the hang of at first, but once you get a feel for the various iterator adapt</w:t>
      </w:r>
      <w:r w:rsidR="00A8757F">
        <w:rPr>
          <w:lang w:eastAsia="en-GB"/>
        </w:rPr>
        <w:t>e</w:t>
      </w:r>
      <w:r w:rsidRPr="00A0036B">
        <w:rPr>
          <w:lang w:eastAsia="en-GB"/>
        </w:rPr>
        <w:t>rs and what they do, iterators can be easier to understand. Instead of fiddling with the various bits of looping and building new vectors, the code focuses on the high-level objective of the loop. This abstracts away some of the commonplace code so it’s easier to see the concepts that are unique to this code, such as the filtering condition each element in the iterator must pass.</w:t>
      </w:r>
    </w:p>
    <w:p w14:paraId="6202E333" w14:textId="4AEBE839" w:rsidR="00136753" w:rsidRPr="00A0036B" w:rsidRDefault="00136753" w:rsidP="00136753">
      <w:pPr>
        <w:pStyle w:val="Body"/>
        <w:rPr>
          <w:lang w:eastAsia="en-GB"/>
        </w:rPr>
      </w:pPr>
      <w:r w:rsidRPr="00A0036B">
        <w:rPr>
          <w:lang w:eastAsia="en-GB"/>
        </w:rPr>
        <w:lastRenderedPageBreak/>
        <w:t>But are the two implementations truly equivalent? The intuitive assumption might be that the low</w:t>
      </w:r>
      <w:r w:rsidR="000F3507">
        <w:rPr>
          <w:lang w:eastAsia="en-GB"/>
        </w:rPr>
        <w:t>er</w:t>
      </w:r>
      <w:r w:rsidRPr="00A0036B">
        <w:rPr>
          <w:lang w:eastAsia="en-GB"/>
        </w:rPr>
        <w:t>-level loop will be faster. Let’s talk about performance.</w:t>
      </w:r>
    </w:p>
    <w:bookmarkStart w:id="51" w:name="comparing-performance:-loops-vs.-iterato"/>
    <w:bookmarkEnd w:id="51"/>
    <w:p w14:paraId="23D305ED" w14:textId="1E04CCA6" w:rsidR="00136753" w:rsidRPr="00A0036B" w:rsidRDefault="007E7E9A" w:rsidP="00D74D50">
      <w:pPr>
        <w:pStyle w:val="HeadA"/>
        <w:rPr>
          <w:lang w:eastAsia="en-GB"/>
        </w:rPr>
      </w:pPr>
      <w:r>
        <w:fldChar w:fldCharType="begin"/>
      </w:r>
      <w:r>
        <w:instrText xml:space="preserve"> XE "iterators:performance of startRange" </w:instrText>
      </w:r>
      <w:r>
        <w:fldChar w:fldCharType="end"/>
      </w:r>
      <w:r w:rsidR="00136753" w:rsidRPr="00A0036B">
        <w:rPr>
          <w:lang w:eastAsia="en-GB"/>
        </w:rPr>
        <w:t>Comparing Performance: Loops vs. Iterators</w:t>
      </w:r>
    </w:p>
    <w:p w14:paraId="71972C3D" w14:textId="25717B19" w:rsidR="00136753" w:rsidRPr="00A0036B" w:rsidRDefault="00136753" w:rsidP="00136753">
      <w:pPr>
        <w:pStyle w:val="Body"/>
        <w:rPr>
          <w:lang w:eastAsia="en-GB"/>
        </w:rPr>
      </w:pPr>
      <w:r w:rsidRPr="00A0036B">
        <w:t xml:space="preserve">To determine whether to use loops or iterators, you need to know which implementation is faster: the version of the </w:t>
      </w:r>
      <w:r w:rsidRPr="00A0036B">
        <w:rPr>
          <w:rStyle w:val="Literal"/>
        </w:rPr>
        <w:t>search</w:t>
      </w:r>
      <w:r w:rsidRPr="00A0036B">
        <w:t xml:space="preserve"> function with an explicit </w:t>
      </w:r>
      <w:r w:rsidRPr="00A0036B">
        <w:rPr>
          <w:rStyle w:val="Literal"/>
        </w:rPr>
        <w:t>for</w:t>
      </w:r>
      <w:r w:rsidRPr="00A0036B">
        <w:rPr>
          <w:lang w:eastAsia="en-GB"/>
        </w:rPr>
        <w:t xml:space="preserve"> loop or the version with iterators.</w:t>
      </w:r>
    </w:p>
    <w:p w14:paraId="4F890384" w14:textId="44BD4154" w:rsidR="00136753" w:rsidRPr="00A0036B" w:rsidRDefault="00136753" w:rsidP="00136753">
      <w:pPr>
        <w:pStyle w:val="Body"/>
        <w:rPr>
          <w:lang w:eastAsia="en-GB"/>
        </w:rPr>
      </w:pPr>
      <w:r w:rsidRPr="00A0036B">
        <w:rPr>
          <w:lang w:eastAsia="en-GB"/>
        </w:rPr>
        <w:t xml:space="preserve">We ran a benchmark by loading the entire contents of </w:t>
      </w:r>
      <w:r w:rsidRPr="00A0036B">
        <w:rPr>
          <w:rStyle w:val="Italic"/>
        </w:rPr>
        <w:t>The Adventures of Sherlock Holmes</w:t>
      </w:r>
      <w:r w:rsidRPr="00A0036B">
        <w:t xml:space="preserve"> by Sir Arthur Conan Doyle</w:t>
      </w:r>
      <w:r w:rsidR="0070542F">
        <w:fldChar w:fldCharType="begin"/>
      </w:r>
      <w:r w:rsidR="0070542F">
        <w:instrText xml:space="preserve"> XE "Doyle, Sir Arthur Conan" </w:instrText>
      </w:r>
      <w:r w:rsidR="0070542F">
        <w:fldChar w:fldCharType="end"/>
      </w:r>
      <w:r w:rsidRPr="00A0036B">
        <w:t xml:space="preserve"> into a </w:t>
      </w:r>
      <w:r w:rsidRPr="00A0036B">
        <w:rPr>
          <w:rStyle w:val="Literal"/>
        </w:rPr>
        <w:t>String</w:t>
      </w:r>
      <w:r w:rsidRPr="00A0036B">
        <w:t xml:space="preserve"> and looking for the word </w:t>
      </w:r>
      <w:r w:rsidRPr="00A0036B">
        <w:rPr>
          <w:rStyle w:val="Italic"/>
        </w:rPr>
        <w:t>the</w:t>
      </w:r>
      <w:r w:rsidRPr="00A0036B">
        <w:t xml:space="preserve"> in the contents. Here are the results of the benchmark on the version of </w:t>
      </w:r>
      <w:r w:rsidRPr="00A0036B">
        <w:rPr>
          <w:rStyle w:val="Literal"/>
        </w:rPr>
        <w:t>search</w:t>
      </w:r>
      <w:r w:rsidRPr="00A0036B">
        <w:t xml:space="preserve"> using the </w:t>
      </w:r>
      <w:r w:rsidRPr="00A0036B">
        <w:rPr>
          <w:rStyle w:val="Literal"/>
        </w:rPr>
        <w:t>for</w:t>
      </w:r>
      <w:r w:rsidRPr="00A0036B">
        <w:rPr>
          <w:lang w:eastAsia="en-GB"/>
        </w:rPr>
        <w:t xml:space="preserve"> loop and the version using iterators:</w:t>
      </w:r>
    </w:p>
    <w:p w14:paraId="5658B365" w14:textId="41F3AB38" w:rsidR="00136753" w:rsidRPr="00A0036B" w:rsidRDefault="00136753" w:rsidP="00A72A99">
      <w:pPr>
        <w:pStyle w:val="CodeWide"/>
      </w:pPr>
      <w:r w:rsidRPr="00A0036B">
        <w:t>test bench_search_for  ... bench:  19,620,300 ns/iter (+/- 915,700)</w:t>
      </w:r>
    </w:p>
    <w:p w14:paraId="23E71EBB" w14:textId="5F0BE9AC" w:rsidR="00136753" w:rsidRPr="00A0036B" w:rsidRDefault="00136753" w:rsidP="00A72A99">
      <w:pPr>
        <w:pStyle w:val="CodeWide"/>
      </w:pPr>
      <w:r w:rsidRPr="00A0036B">
        <w:t>test bench_search_iter ... bench:  19,234,900 ns/iter (+/- 657,200)</w:t>
      </w:r>
    </w:p>
    <w:p w14:paraId="7492BB21" w14:textId="5738BB15" w:rsidR="00136753" w:rsidRPr="00A0036B" w:rsidRDefault="00136753" w:rsidP="00136753">
      <w:pPr>
        <w:pStyle w:val="Body"/>
        <w:rPr>
          <w:lang w:eastAsia="en-GB"/>
        </w:rPr>
      </w:pPr>
      <w:r w:rsidRPr="00A0036B">
        <w:rPr>
          <w:lang w:eastAsia="en-GB"/>
        </w:rPr>
        <w:t>The iterator version was slightly faster! We won’t explain the benchmark code here because the point is not to prove that the two versions are equivalent but to get a general sense of how these two implementations compare performance-wise.</w:t>
      </w:r>
    </w:p>
    <w:p w14:paraId="3C21E0F7" w14:textId="3337FC80" w:rsidR="00136753" w:rsidRPr="00A0036B" w:rsidRDefault="00136753" w:rsidP="00136753">
      <w:pPr>
        <w:pStyle w:val="Body"/>
        <w:rPr>
          <w:lang w:eastAsia="en-GB"/>
        </w:rPr>
      </w:pPr>
      <w:r w:rsidRPr="00A0036B">
        <w:t xml:space="preserve">For a more comprehensive benchmark, you should check using various texts of various sizes as the </w:t>
      </w:r>
      <w:r w:rsidRPr="00A0036B">
        <w:rPr>
          <w:rStyle w:val="Literal"/>
        </w:rPr>
        <w:t>contents</w:t>
      </w:r>
      <w:r w:rsidRPr="00A0036B">
        <w:t xml:space="preserve">, different words and words of different lengths as the </w:t>
      </w:r>
      <w:r w:rsidRPr="00A0036B">
        <w:rPr>
          <w:rStyle w:val="Literal"/>
        </w:rPr>
        <w:t>query</w:t>
      </w:r>
      <w:r w:rsidRPr="00A0036B">
        <w:t xml:space="preserve">, and all kinds of other variations. </w:t>
      </w:r>
      <w:r w:rsidR="0031162C">
        <w:fldChar w:fldCharType="begin"/>
      </w:r>
      <w:r w:rsidR="0031162C">
        <w:instrText xml:space="preserve"> XE "zero-cost abstractions startRange" </w:instrText>
      </w:r>
      <w:r w:rsidR="0031162C">
        <w:fldChar w:fldCharType="end"/>
      </w:r>
      <w:r w:rsidRPr="00A0036B">
        <w:t xml:space="preserve">The point is this: iterators, although a high-level abstraction, get compiled down to roughly the same code as if you’d written the lower-level code yourself. Iterators are one of Rust’s </w:t>
      </w:r>
      <w:r w:rsidRPr="00A0036B">
        <w:rPr>
          <w:rStyle w:val="Italic"/>
        </w:rPr>
        <w:t>zero-cost abstractions</w:t>
      </w:r>
      <w:r w:rsidRPr="00A0036B">
        <w:t xml:space="preserve">, by which we mean </w:t>
      </w:r>
      <w:r w:rsidR="000F3507">
        <w:t xml:space="preserve">that </w:t>
      </w:r>
      <w:r w:rsidR="0031162C">
        <w:fldChar w:fldCharType="begin"/>
      </w:r>
      <w:r w:rsidR="0031162C">
        <w:instrText xml:space="preserve"> XE "zero-overhead startRange" </w:instrText>
      </w:r>
      <w:r w:rsidR="0031162C">
        <w:fldChar w:fldCharType="end"/>
      </w:r>
      <w:r w:rsidRPr="00A0036B">
        <w:t>using the abstraction imposes no additional runtime overhead. This is analogous to how Bjarne Stroustrup</w:t>
      </w:r>
      <w:r w:rsidR="003B2E03">
        <w:fldChar w:fldCharType="begin"/>
      </w:r>
      <w:r w:rsidR="003B2E03">
        <w:instrText xml:space="preserve"> XE "Stroustrup, Bjarne" </w:instrText>
      </w:r>
      <w:r w:rsidR="003B2E03">
        <w:fldChar w:fldCharType="end"/>
      </w:r>
      <w:r w:rsidRPr="00A0036B">
        <w:t>, the original designer and implementor of C</w:t>
      </w:r>
      <w:r w:rsidR="00020847" w:rsidRPr="00A0036B">
        <w:t>++</w:t>
      </w:r>
      <w:r w:rsidRPr="00A0036B">
        <w:t xml:space="preserve">, defines </w:t>
      </w:r>
      <w:r w:rsidRPr="00A0036B">
        <w:rPr>
          <w:rStyle w:val="Italic"/>
        </w:rPr>
        <w:t>zero-overhead</w:t>
      </w:r>
      <w:r w:rsidRPr="00A0036B">
        <w:rPr>
          <w:lang w:eastAsia="en-GB"/>
        </w:rPr>
        <w:t xml:space="preserve"> in “Foundations of C</w:t>
      </w:r>
      <w:r w:rsidR="00020847" w:rsidRPr="00A0036B">
        <w:rPr>
          <w:lang w:eastAsia="en-GB"/>
        </w:rPr>
        <w:t>++</w:t>
      </w:r>
      <w:r w:rsidRPr="00A0036B">
        <w:rPr>
          <w:lang w:eastAsia="en-GB"/>
        </w:rPr>
        <w:t>” (2012):</w:t>
      </w:r>
    </w:p>
    <w:p w14:paraId="7AC046DB" w14:textId="3F9E1D9C" w:rsidR="00136753" w:rsidRPr="00A0036B" w:rsidRDefault="00136753" w:rsidP="00D74D50">
      <w:pPr>
        <w:pStyle w:val="QuotePara"/>
        <w:rPr>
          <w:lang w:eastAsia="en-GB"/>
        </w:rPr>
      </w:pPr>
      <w:r w:rsidRPr="00A0036B">
        <w:rPr>
          <w:lang w:eastAsia="en-GB"/>
        </w:rPr>
        <w:t>In general, C++ implementations obey the zero-overhead principle: What you don’t use, you don’t pay for. And further: What you do use, you couldn’t hand code any better.</w:t>
      </w:r>
      <w:r w:rsidR="0031162C">
        <w:fldChar w:fldCharType="begin"/>
      </w:r>
      <w:r w:rsidR="0031162C">
        <w:instrText xml:space="preserve"> XE "zero-overhead endRange" </w:instrText>
      </w:r>
      <w:r w:rsidR="0031162C">
        <w:fldChar w:fldCharType="end"/>
      </w:r>
    </w:p>
    <w:p w14:paraId="3D6B4BAD" w14:textId="2D857B05" w:rsidR="00136753" w:rsidRPr="00A0036B" w:rsidRDefault="00136753" w:rsidP="00136753">
      <w:pPr>
        <w:pStyle w:val="Body"/>
        <w:rPr>
          <w:lang w:eastAsia="en-GB"/>
        </w:rPr>
      </w:pPr>
      <w:r w:rsidRPr="00A0036B">
        <w:t xml:space="preserve">As another example, the following code is taken from an audio decoder. The decoding algorithm uses the linear prediction mathematical operation to estimate future values based on a linear function of the previous samples. This code uses an iterator chain to do some math on three variables in scope: a </w:t>
      </w:r>
      <w:r w:rsidRPr="00A0036B">
        <w:rPr>
          <w:rStyle w:val="Literal"/>
        </w:rPr>
        <w:t>buffer</w:t>
      </w:r>
      <w:r w:rsidRPr="00A0036B">
        <w:t xml:space="preserve"> slice of data, an array of 12 </w:t>
      </w:r>
      <w:r w:rsidRPr="00A0036B">
        <w:rPr>
          <w:rStyle w:val="Literal"/>
        </w:rPr>
        <w:t>coefficients</w:t>
      </w:r>
      <w:r w:rsidRPr="00A0036B">
        <w:t xml:space="preserve">, and an amount by which to shift data in </w:t>
      </w:r>
      <w:r w:rsidRPr="00A0036B">
        <w:rPr>
          <w:rStyle w:val="Literal"/>
        </w:rPr>
        <w:t>qlp_shift</w:t>
      </w:r>
      <w:r w:rsidRPr="00A0036B">
        <w:rPr>
          <w:lang w:eastAsia="en-GB"/>
        </w:rPr>
        <w:t>. We’ve declared the variables within this example but not given them any values; although this code doesn’t have much meaning outside of its context, it’s still a concise, real-world example of how Rust translates high-level ideas to low-level code.</w:t>
      </w:r>
    </w:p>
    <w:p w14:paraId="5842F919" w14:textId="4446E1EB" w:rsidR="00136753" w:rsidRPr="00A0036B" w:rsidRDefault="00136753" w:rsidP="00136753">
      <w:pPr>
        <w:pStyle w:val="Code"/>
      </w:pPr>
      <w:r w:rsidRPr="00A0036B">
        <w:t>let buffer: &amp;mut [i32];</w:t>
      </w:r>
    </w:p>
    <w:p w14:paraId="1C5B1857" w14:textId="7C6735D8" w:rsidR="00136753" w:rsidRPr="00A0036B" w:rsidRDefault="00136753" w:rsidP="00136753">
      <w:pPr>
        <w:pStyle w:val="Code"/>
      </w:pPr>
      <w:r w:rsidRPr="00A0036B">
        <w:t>let coefficients: [i64; 12];</w:t>
      </w:r>
    </w:p>
    <w:p w14:paraId="6DC1766D" w14:textId="7E64169A" w:rsidR="00136753" w:rsidRPr="00A0036B" w:rsidRDefault="00136753" w:rsidP="00136753">
      <w:pPr>
        <w:pStyle w:val="Code"/>
      </w:pPr>
      <w:r w:rsidRPr="00A0036B">
        <w:t>let qlp_shift: i16;</w:t>
      </w:r>
    </w:p>
    <w:p w14:paraId="31E935F9" w14:textId="77777777" w:rsidR="00136753" w:rsidRPr="00A0036B" w:rsidRDefault="00136753" w:rsidP="00136753">
      <w:pPr>
        <w:pStyle w:val="Code"/>
      </w:pPr>
    </w:p>
    <w:p w14:paraId="5AC86D65" w14:textId="5F320EFD" w:rsidR="00136753" w:rsidRPr="00A0036B" w:rsidRDefault="00136753" w:rsidP="00136753">
      <w:pPr>
        <w:pStyle w:val="Code"/>
      </w:pPr>
      <w:r w:rsidRPr="00A0036B">
        <w:t>for i in 12..buffer.len() {</w:t>
      </w:r>
    </w:p>
    <w:p w14:paraId="561990A9" w14:textId="553E6ABB" w:rsidR="00136753" w:rsidRPr="00A0036B" w:rsidRDefault="00136753" w:rsidP="00136753">
      <w:pPr>
        <w:pStyle w:val="Code"/>
      </w:pPr>
      <w:r w:rsidRPr="00A0036B">
        <w:t xml:space="preserve">    let prediction = coefficients.iter()</w:t>
      </w:r>
    </w:p>
    <w:p w14:paraId="2DCF7C7C" w14:textId="05AC7953" w:rsidR="00136753" w:rsidRPr="00A0036B" w:rsidRDefault="00136753" w:rsidP="00136753">
      <w:pPr>
        <w:pStyle w:val="Code"/>
      </w:pPr>
      <w:r w:rsidRPr="00A0036B">
        <w:t xml:space="preserve">                                 .zip(&amp;buffer[i - 12..i])</w:t>
      </w:r>
    </w:p>
    <w:p w14:paraId="0BE779C4" w14:textId="5A8EE42B" w:rsidR="00136753" w:rsidRPr="00A0036B" w:rsidRDefault="00136753" w:rsidP="00136753">
      <w:pPr>
        <w:pStyle w:val="Code"/>
      </w:pPr>
      <w:r w:rsidRPr="00A0036B">
        <w:t xml:space="preserve">                                 .map(|(&amp;c, &amp;s)| c * s as i64)</w:t>
      </w:r>
    </w:p>
    <w:p w14:paraId="4A370A14" w14:textId="74FD7E17" w:rsidR="00136753" w:rsidRPr="00A0036B" w:rsidRDefault="00136753" w:rsidP="00136753">
      <w:pPr>
        <w:pStyle w:val="Code"/>
      </w:pPr>
      <w:r w:rsidRPr="00A0036B">
        <w:t xml:space="preserve">                                 .sum::&lt;i64&gt;() &gt;&gt; qlp_shift;</w:t>
      </w:r>
    </w:p>
    <w:p w14:paraId="3C8A6BBF" w14:textId="435FEC66" w:rsidR="00136753" w:rsidRPr="00A0036B" w:rsidRDefault="00136753" w:rsidP="00136753">
      <w:pPr>
        <w:pStyle w:val="Code"/>
      </w:pPr>
      <w:r w:rsidRPr="00A0036B">
        <w:t xml:space="preserve">    let delta = buffer[i];</w:t>
      </w:r>
    </w:p>
    <w:p w14:paraId="255446FF" w14:textId="5D208A84" w:rsidR="00136753" w:rsidRPr="00A0036B" w:rsidRDefault="00136753" w:rsidP="00136753">
      <w:pPr>
        <w:pStyle w:val="Code"/>
      </w:pPr>
      <w:r w:rsidRPr="00A0036B">
        <w:t xml:space="preserve">    buffer[i] = prediction as i32 + delta;</w:t>
      </w:r>
    </w:p>
    <w:p w14:paraId="2D34587D" w14:textId="77777777" w:rsidR="00136753" w:rsidRPr="00A0036B" w:rsidRDefault="00136753" w:rsidP="00136753">
      <w:pPr>
        <w:pStyle w:val="Code"/>
      </w:pPr>
      <w:r w:rsidRPr="00A0036B">
        <w:t>}</w:t>
      </w:r>
    </w:p>
    <w:p w14:paraId="4C33818F" w14:textId="3287A196" w:rsidR="00136753" w:rsidRPr="00A0036B" w:rsidRDefault="00136753" w:rsidP="00136753">
      <w:pPr>
        <w:pStyle w:val="Body"/>
        <w:rPr>
          <w:lang w:eastAsia="en-GB"/>
        </w:rPr>
      </w:pPr>
      <w:r w:rsidRPr="00A0036B">
        <w:t xml:space="preserve">To calculate the value of </w:t>
      </w:r>
      <w:r w:rsidRPr="00A0036B">
        <w:rPr>
          <w:rStyle w:val="Literal"/>
        </w:rPr>
        <w:t>prediction</w:t>
      </w:r>
      <w:r w:rsidRPr="00A0036B">
        <w:t xml:space="preserve">, this code iterates through each of the 12 values in </w:t>
      </w:r>
      <w:r w:rsidRPr="00A0036B">
        <w:rPr>
          <w:rStyle w:val="Literal"/>
        </w:rPr>
        <w:t>coefficients</w:t>
      </w:r>
      <w:r w:rsidRPr="00A0036B">
        <w:t xml:space="preserve"> and uses the </w:t>
      </w:r>
      <w:r w:rsidRPr="00A0036B">
        <w:rPr>
          <w:rStyle w:val="Literal"/>
        </w:rPr>
        <w:t>zip</w:t>
      </w:r>
      <w:r w:rsidRPr="00A0036B">
        <w:t xml:space="preserve"> method to pair the coefficient values with the previous 12 values in </w:t>
      </w:r>
      <w:r w:rsidRPr="00A0036B">
        <w:rPr>
          <w:rStyle w:val="Literal"/>
        </w:rPr>
        <w:t>buffer</w:t>
      </w:r>
      <w:r w:rsidRPr="00A0036B">
        <w:t xml:space="preserve">. Then, for each pair, </w:t>
      </w:r>
      <w:r w:rsidR="000F3507">
        <w:t>it</w:t>
      </w:r>
      <w:r w:rsidR="000F3507" w:rsidRPr="00A0036B">
        <w:t xml:space="preserve"> multipl</w:t>
      </w:r>
      <w:r w:rsidR="000F3507">
        <w:t>ies</w:t>
      </w:r>
      <w:r w:rsidR="000F3507" w:rsidRPr="00A0036B">
        <w:t xml:space="preserve"> </w:t>
      </w:r>
      <w:r w:rsidRPr="00A0036B">
        <w:t>the values together, sum</w:t>
      </w:r>
      <w:r w:rsidR="000F3507">
        <w:t>s</w:t>
      </w:r>
      <w:r w:rsidRPr="00A0036B">
        <w:t xml:space="preserve"> all the results, and shift</w:t>
      </w:r>
      <w:r w:rsidR="000F3507">
        <w:t>s</w:t>
      </w:r>
      <w:r w:rsidRPr="00A0036B">
        <w:t xml:space="preserve"> the bits in the sum </w:t>
      </w:r>
      <w:r w:rsidRPr="00A0036B">
        <w:rPr>
          <w:rStyle w:val="Literal"/>
        </w:rPr>
        <w:t>qlp_shift</w:t>
      </w:r>
      <w:r w:rsidRPr="00A0036B">
        <w:rPr>
          <w:lang w:eastAsia="en-GB"/>
        </w:rPr>
        <w:t xml:space="preserve"> bits to the right.</w:t>
      </w:r>
    </w:p>
    <w:p w14:paraId="6EFE3618" w14:textId="184EC1AD" w:rsidR="00136753" w:rsidRPr="00A0036B" w:rsidRDefault="00136753" w:rsidP="00136753">
      <w:pPr>
        <w:pStyle w:val="Body"/>
        <w:rPr>
          <w:lang w:eastAsia="en-GB"/>
        </w:rPr>
      </w:pPr>
      <w:r w:rsidRPr="00A0036B">
        <w:rPr>
          <w:lang w:eastAsia="en-GB"/>
        </w:rPr>
        <w:t>Calculations in applications like audio decoders often prioritize performance most highly. Here, we’re creating an iterator, using two adapt</w:t>
      </w:r>
      <w:r w:rsidR="00A8757F">
        <w:rPr>
          <w:lang w:eastAsia="en-GB"/>
        </w:rPr>
        <w:t>e</w:t>
      </w:r>
      <w:r w:rsidRPr="00A0036B">
        <w:rPr>
          <w:lang w:eastAsia="en-GB"/>
        </w:rPr>
        <w:t xml:space="preserve">rs, and then consuming the value. What assembly code would this Rust code compile to? Well, as of this writing, it compiles down to the same assembly you’d write by hand. </w:t>
      </w:r>
      <w:r w:rsidR="009424FA">
        <w:fldChar w:fldCharType="begin"/>
      </w:r>
      <w:r w:rsidR="009424FA">
        <w:instrText xml:space="preserve"> XE "unrolling startRange" </w:instrText>
      </w:r>
      <w:r w:rsidR="009424FA">
        <w:fldChar w:fldCharType="end"/>
      </w:r>
      <w:r w:rsidRPr="00A0036B">
        <w:rPr>
          <w:lang w:eastAsia="en-GB"/>
        </w:rPr>
        <w:t xml:space="preserve">There’s no loop at all corresponding to the iteration over the values in </w:t>
      </w:r>
      <w:r w:rsidRPr="00A0036B">
        <w:rPr>
          <w:rStyle w:val="Literal"/>
        </w:rPr>
        <w:t>coefficients</w:t>
      </w:r>
      <w:r w:rsidRPr="00A0036B">
        <w:t xml:space="preserve">: Rust knows that there are 12 iterations, so it “unrolls” the loop. </w:t>
      </w:r>
      <w:r w:rsidRPr="00A0036B">
        <w:rPr>
          <w:rStyle w:val="Italic"/>
        </w:rPr>
        <w:t>Unrolling</w:t>
      </w:r>
      <w:r w:rsidRPr="00A0036B">
        <w:rPr>
          <w:lang w:eastAsia="en-GB"/>
        </w:rPr>
        <w:t xml:space="preserve"> is an optimization that removes the overhead of the loop controlling code and instead generates repetitive code for each iteration of the loop.</w:t>
      </w:r>
      <w:r w:rsidR="00717FF4">
        <w:fldChar w:fldCharType="begin"/>
      </w:r>
      <w:r w:rsidR="00717FF4">
        <w:instrText xml:space="preserve"> XE "unrolling endRange" </w:instrText>
      </w:r>
      <w:r w:rsidR="00717FF4">
        <w:fldChar w:fldCharType="end"/>
      </w:r>
    </w:p>
    <w:p w14:paraId="296E2D2F" w14:textId="2068B695" w:rsidR="00136753" w:rsidRPr="00A0036B" w:rsidRDefault="00136753" w:rsidP="00136753">
      <w:pPr>
        <w:pStyle w:val="Body"/>
        <w:rPr>
          <w:lang w:eastAsia="en-GB"/>
        </w:rPr>
      </w:pPr>
      <w:r w:rsidRPr="00A0036B">
        <w:rPr>
          <w:lang w:eastAsia="en-GB"/>
        </w:rPr>
        <w:t xml:space="preserve">All of the coefficients get stored in registers, which means accessing the values is very fast. There are no bounds checks on the array access at runtime. All </w:t>
      </w:r>
      <w:r w:rsidR="000F3507">
        <w:rPr>
          <w:lang w:eastAsia="en-GB"/>
        </w:rPr>
        <w:t xml:space="preserve">of </w:t>
      </w:r>
      <w:r w:rsidRPr="00A0036B">
        <w:rPr>
          <w:lang w:eastAsia="en-GB"/>
        </w:rPr>
        <w:t xml:space="preserve">these optimizations that Rust is able to apply make the </w:t>
      </w:r>
      <w:r w:rsidR="000F3507" w:rsidRPr="00A0036B">
        <w:rPr>
          <w:lang w:eastAsia="en-GB"/>
        </w:rPr>
        <w:t>result</w:t>
      </w:r>
      <w:r w:rsidR="000F3507">
        <w:rPr>
          <w:lang w:eastAsia="en-GB"/>
        </w:rPr>
        <w:t>ant</w:t>
      </w:r>
      <w:r w:rsidR="000F3507" w:rsidRPr="00A0036B">
        <w:rPr>
          <w:lang w:eastAsia="en-GB"/>
        </w:rPr>
        <w:t xml:space="preserve"> </w:t>
      </w:r>
      <w:r w:rsidRPr="00A0036B">
        <w:rPr>
          <w:lang w:eastAsia="en-GB"/>
        </w:rPr>
        <w:t>code extremely efficient. Now that you know this, you can use iterators and closures without fear! They make code seem like it’s higher level but don’t impose a runtime performance penalty for doing so.</w:t>
      </w:r>
      <w:r w:rsidR="00343D66">
        <w:fldChar w:fldCharType="begin"/>
      </w:r>
      <w:r w:rsidR="00343D66">
        <w:instrText xml:space="preserve"> XE "zero-cost abstractions </w:instrText>
      </w:r>
      <w:r w:rsidR="003E7C8A">
        <w:instrText>end</w:instrText>
      </w:r>
      <w:r w:rsidR="00343D66">
        <w:instrText xml:space="preserve">Range" </w:instrText>
      </w:r>
      <w:r w:rsidR="00343D66">
        <w:fldChar w:fldCharType="end"/>
      </w:r>
      <w:r w:rsidR="004B13EF">
        <w:fldChar w:fldCharType="begin"/>
      </w:r>
      <w:r w:rsidR="004B13EF">
        <w:instrText xml:space="preserve"> XE "iterators:performance of endRange" </w:instrText>
      </w:r>
      <w:r w:rsidR="004B13EF">
        <w:fldChar w:fldCharType="end"/>
      </w:r>
      <w:r w:rsidR="00080911">
        <w:fldChar w:fldCharType="begin"/>
      </w:r>
      <w:r w:rsidR="00080911">
        <w:instrText xml:space="preserve"> XE "iterators endRange" </w:instrText>
      </w:r>
      <w:r w:rsidR="00080911">
        <w:fldChar w:fldCharType="end"/>
      </w:r>
    </w:p>
    <w:p w14:paraId="02C81E4C" w14:textId="77777777" w:rsidR="00136753" w:rsidRPr="00A0036B" w:rsidRDefault="00136753" w:rsidP="00D74D50">
      <w:pPr>
        <w:pStyle w:val="HeadA"/>
        <w:rPr>
          <w:lang w:eastAsia="en-GB"/>
        </w:rPr>
      </w:pPr>
      <w:bookmarkStart w:id="52" w:name="summary"/>
      <w:bookmarkEnd w:id="52"/>
      <w:r w:rsidRPr="00A0036B">
        <w:rPr>
          <w:lang w:eastAsia="en-GB"/>
        </w:rPr>
        <w:t>Summary</w:t>
      </w:r>
    </w:p>
    <w:p w14:paraId="523F0241" w14:textId="4581563A" w:rsidR="00136753" w:rsidRPr="00A0036B" w:rsidRDefault="00136753" w:rsidP="00D74D50">
      <w:pPr>
        <w:pStyle w:val="Body"/>
        <w:rPr>
          <w:lang w:eastAsia="en-GB"/>
        </w:rPr>
      </w:pPr>
      <w:r w:rsidRPr="00A0036B">
        <w:rPr>
          <w:lang w:eastAsia="en-GB"/>
        </w:rPr>
        <w:t>Closures and iterators are Rust features inspired by functional programming language ideas. They contribute to Rust’s capability to clearly express high-level ideas at low-level performance. The implementations of closures and iterators are such that runtime performance is not affected. This is part of Rust’s goal to strive to provide zero-cost abstractions.</w:t>
      </w:r>
    </w:p>
    <w:p w14:paraId="1BF1E288" w14:textId="0DC446C7" w:rsidR="00053E72" w:rsidRPr="00E9120D" w:rsidRDefault="00136753" w:rsidP="00D74D50">
      <w:pPr>
        <w:pStyle w:val="Body"/>
        <w:rPr>
          <w:lang w:eastAsia="en-GB"/>
        </w:rPr>
      </w:pPr>
      <w:r w:rsidRPr="00A0036B">
        <w:t xml:space="preserve">Now that we’ve improved the expressiveness of our I/O project, let’s look at some more features of </w:t>
      </w:r>
      <w:r w:rsidRPr="00A0036B">
        <w:rPr>
          <w:rStyle w:val="Literal"/>
        </w:rPr>
        <w:t>cargo</w:t>
      </w:r>
      <w:r w:rsidRPr="00A0036B">
        <w:rPr>
          <w:lang w:eastAsia="en-GB"/>
        </w:rPr>
        <w:t xml:space="preserve"> that will help us share the project with the world.</w:t>
      </w:r>
    </w:p>
    <w:sectPr w:rsidR="00053E72" w:rsidRPr="00E9120D">
      <w:endnotePr>
        <w:numFmt w:val="decimal"/>
      </w:endnotePr>
      <w:pgSz w:w="10080" w:h="13320"/>
      <w:pgMar w:top="900" w:right="960" w:bottom="900" w:left="1020" w:header="720" w:footer="720"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 w:author="Carol Nichols" w:date="2022-08-22T21:18:00Z" w:initials="CN">
    <w:p w14:paraId="62EB64F7" w14:textId="77777777" w:rsidR="00CD016E" w:rsidRDefault="00CD016E" w:rsidP="008559F6">
      <w:r>
        <w:rPr>
          <w:rStyle w:val="CommentReference"/>
        </w:rPr>
        <w:annotationRef/>
      </w:r>
      <w:r>
        <w:rPr>
          <w:sz w:val="20"/>
          <w:szCs w:val="20"/>
        </w:rPr>
        <w:t>I just noticed Listing 12-23 doesn’t look as good as it could— could you possibly go back and update these three lines to look like this in Listing 12-23?</w:t>
      </w:r>
    </w:p>
  </w:comment>
  <w:comment w:id="12" w:author="Carol Nichols" w:date="2022-08-24T21:49:00Z" w:initials="CN">
    <w:p w14:paraId="6F23170B" w14:textId="77777777" w:rsidR="00DA16E9" w:rsidRDefault="00DA16E9" w:rsidP="001A0AF0">
      <w:r>
        <w:rPr>
          <w:rStyle w:val="CommentReference"/>
        </w:rPr>
        <w:annotationRef/>
      </w:r>
      <w:r>
        <w:rPr>
          <w:sz w:val="20"/>
          <w:szCs w:val="20"/>
        </w:rPr>
        <w:t>All fixed in the latest version of chapter 12 I’m sending!</w:t>
      </w:r>
    </w:p>
  </w:comment>
  <w:comment w:id="16" w:author="Audrey Doyle" w:date="2022-08-24T10:28:00Z" w:initials="A">
    <w:p w14:paraId="79628A9F" w14:textId="6492F518" w:rsidR="00345311" w:rsidRDefault="00345311">
      <w:pPr>
        <w:pStyle w:val="CommentText"/>
      </w:pPr>
      <w:r>
        <w:rPr>
          <w:rStyle w:val="CommentReference"/>
        </w:rPr>
        <w:annotationRef/>
      </w:r>
      <w:r>
        <w:t xml:space="preserve">Carol, please change the CodeLabel to a comment nd make it the first line of the code, as noted in earlier chapters. </w:t>
      </w:r>
    </w:p>
  </w:comment>
  <w:comment w:id="17" w:author="Carol Nichols" w:date="2022-08-24T21:51:00Z" w:initials="CN">
    <w:p w14:paraId="717D5CDE" w14:textId="77777777" w:rsidR="00221474" w:rsidRDefault="00221474" w:rsidP="00CA22C5">
      <w:r>
        <w:rPr>
          <w:rStyle w:val="CommentReference"/>
        </w:rPr>
        <w:annotationRef/>
      </w:r>
      <w:r>
        <w:rPr>
          <w:sz w:val="20"/>
          <w:szCs w:val="20"/>
        </w:rPr>
        <w:t>Reformatted like 12-19.</w:t>
      </w:r>
    </w:p>
  </w:comment>
  <w:comment w:id="35" w:author="Audrey Doyle" w:date="2022-08-24T10:29:00Z" w:initials="A">
    <w:p w14:paraId="29745B6C" w14:textId="04EAFE15" w:rsidR="00345311" w:rsidRDefault="00345311">
      <w:pPr>
        <w:pStyle w:val="CommentText"/>
      </w:pPr>
      <w:r>
        <w:rPr>
          <w:rStyle w:val="CommentReference"/>
        </w:rPr>
        <w:annotationRef/>
      </w:r>
      <w:r>
        <w:t>…and this one as well.</w:t>
      </w:r>
    </w:p>
  </w:comment>
  <w:comment w:id="36" w:author="Carol Nichols" w:date="2022-08-24T21:52:00Z" w:initials="CN">
    <w:p w14:paraId="3CE4A650" w14:textId="77777777" w:rsidR="000952A3" w:rsidRDefault="000952A3" w:rsidP="00711E1F">
      <w:r>
        <w:rPr>
          <w:rStyle w:val="CommentReference"/>
        </w:rPr>
        <w:annotationRef/>
      </w:r>
      <w:r>
        <w:rPr>
          <w:sz w:val="20"/>
          <w:szCs w:val="20"/>
        </w:rPr>
        <w:t>Reformatted to Code style here too.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2EB64F7" w15:done="0"/>
  <w15:commentEx w15:paraId="6F23170B" w15:paraIdParent="62EB64F7" w15:done="0"/>
  <w15:commentEx w15:paraId="79628A9F" w15:done="0"/>
  <w15:commentEx w15:paraId="717D5CDE" w15:paraIdParent="79628A9F" w15:done="0"/>
  <w15:commentEx w15:paraId="29745B6C" w15:done="0"/>
  <w15:commentEx w15:paraId="3CE4A650" w15:paraIdParent="29745B6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AE7130" w16cex:dateUtc="2022-08-23T01:18:00Z"/>
  <w16cex:commentExtensible w16cex:durableId="26B11B7B" w16cex:dateUtc="2022-08-25T01:49:00Z"/>
  <w16cex:commentExtensible w16cex:durableId="26B07BB1" w16cex:dateUtc="2022-08-24T14:28:00Z"/>
  <w16cex:commentExtensible w16cex:durableId="26B11BF7" w16cex:dateUtc="2022-08-25T01:51:00Z"/>
  <w16cex:commentExtensible w16cex:durableId="26B07BFF" w16cex:dateUtc="2022-08-24T14:29:00Z"/>
  <w16cex:commentExtensible w16cex:durableId="26B11C2D" w16cex:dateUtc="2022-08-25T01: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EB64F7" w16cid:durableId="26AE7130"/>
  <w16cid:commentId w16cid:paraId="6F23170B" w16cid:durableId="26B11B7B"/>
  <w16cid:commentId w16cid:paraId="79628A9F" w16cid:durableId="26B07BB1"/>
  <w16cid:commentId w16cid:paraId="717D5CDE" w16cid:durableId="26B11BF7"/>
  <w16cid:commentId w16cid:paraId="29745B6C" w16cid:durableId="26B07BFF"/>
  <w16cid:commentId w16cid:paraId="3CE4A650" w16cid:durableId="26B11C2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591FE" w14:textId="77777777" w:rsidR="00C87A34" w:rsidRDefault="00C87A34" w:rsidP="009E51C3">
      <w:pPr>
        <w:spacing w:after="0" w:line="240" w:lineRule="auto"/>
      </w:pPr>
      <w:r>
        <w:separator/>
      </w:r>
    </w:p>
  </w:endnote>
  <w:endnote w:type="continuationSeparator" w:id="0">
    <w:p w14:paraId="39A04366" w14:textId="77777777" w:rsidR="00C87A34" w:rsidRDefault="00C87A34" w:rsidP="009E5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TimesNewRomanPSMT">
    <w:altName w:val="HGPMinchoE"/>
    <w:panose1 w:val="020B0604020202020204"/>
    <w:charset w:val="4D"/>
    <w:family w:val="auto"/>
    <w:notTrueType/>
    <w:pitch w:val="default"/>
    <w:sig w:usb0="00000003" w:usb1="00000000" w:usb2="00000000" w:usb3="00000000" w:csb0="00000001" w:csb1="00000000"/>
  </w:font>
  <w:font w:name="Times Roman">
    <w:altName w:val="Times New Roman"/>
    <w:panose1 w:val="00000500000000020000"/>
    <w:charset w:val="00"/>
    <w:family w:val="auto"/>
    <w:pitch w:val="variable"/>
    <w:sig w:usb0="E00002FF" w:usb1="5000205A" w:usb2="00000000" w:usb3="00000000" w:csb0="0000019F" w:csb1="00000000"/>
  </w:font>
  <w:font w:name="NewBaskervilleStd-Roman">
    <w:altName w:val="Calibri"/>
    <w:panose1 w:val="020B0604020202020204"/>
    <w:charset w:val="00"/>
    <w:family w:val="roman"/>
    <w:notTrueType/>
    <w:pitch w:val="variable"/>
    <w:sig w:usb0="800000AF" w:usb1="5000204A" w:usb2="00000000" w:usb3="00000000" w:csb0="00000001" w:csb1="00000000"/>
  </w:font>
  <w:font w:name="NewBaskervilleEF-Bold">
    <w:altName w:val="Calibri"/>
    <w:panose1 w:val="020B0604020202020204"/>
    <w:charset w:val="00"/>
    <w:family w:val="auto"/>
    <w:pitch w:val="variable"/>
    <w:sig w:usb0="8000002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FuturaPT-BookObl">
    <w:altName w:val="Century Gothic"/>
    <w:panose1 w:val="020B0604020202020204"/>
    <w:charset w:val="4D"/>
    <w:family w:val="auto"/>
    <w:notTrueType/>
    <w:pitch w:val="default"/>
    <w:sig w:usb0="00000003" w:usb1="00000000" w:usb2="00000000" w:usb3="00000000" w:csb0="00000001" w:csb1="00000000"/>
  </w:font>
  <w:font w:name="Courier">
    <w:panose1 w:val="00000000000000000000"/>
    <w:charset w:val="00"/>
    <w:family w:val="auto"/>
    <w:pitch w:val="variable"/>
    <w:sig w:usb0="00000003" w:usb1="00000000" w:usb2="00000000" w:usb3="00000000" w:csb0="00000003" w:csb1="00000000"/>
  </w:font>
  <w:font w:name="TheSansMonoCondensed-Plain">
    <w:altName w:val="Calibri"/>
    <w:panose1 w:val="020B0604020202020204"/>
    <w:charset w:val="4D"/>
    <w:family w:val="auto"/>
    <w:notTrueType/>
    <w:pitch w:val="default"/>
    <w:sig w:usb0="00000003" w:usb1="00000000" w:usb2="00000000" w:usb3="00000000" w:csb0="00000001" w:csb1="00000000"/>
  </w:font>
  <w:font w:name="NewBaskervilleStd-Italic">
    <w:altName w:val="Calibri"/>
    <w:panose1 w:val="020B0604020202020204"/>
    <w:charset w:val="4D"/>
    <w:family w:val="auto"/>
    <w:notTrueType/>
    <w:pitch w:val="default"/>
    <w:sig w:usb0="00000003" w:usb1="00000000" w:usb2="00000000" w:usb3="00000000" w:csb0="00000001" w:csb1="00000000"/>
  </w:font>
  <w:font w:name="TheSansMonoCondensed-Bold">
    <w:altName w:val="Calibri"/>
    <w:panose1 w:val="020B0604020202020204"/>
    <w:charset w:val="00"/>
    <w:family w:val="swiss"/>
    <w:notTrueType/>
    <w:pitch w:val="variable"/>
    <w:sig w:usb0="00000003" w:usb1="00000000" w:usb2="00000000" w:usb3="00000000" w:csb0="00000009" w:csb1="00000000"/>
  </w:font>
  <w:font w:name="TheSansMonoCondensed-Italic">
    <w:altName w:val="Calibri"/>
    <w:panose1 w:val="020B0604020202020204"/>
    <w:charset w:val="4D"/>
    <w:family w:val="auto"/>
    <w:notTrueType/>
    <w:pitch w:val="default"/>
    <w:sig w:usb0="00000003" w:usb1="00000000" w:usb2="00000000" w:usb3="00000000" w:csb0="00000001" w:csb1="00000000"/>
  </w:font>
  <w:font w:name="FuturaPT-Bold">
    <w:altName w:val="Century Gothic"/>
    <w:panose1 w:val="020B0604020202020204"/>
    <w:charset w:val="4D"/>
    <w:family w:val="auto"/>
    <w:notTrueType/>
    <w:pitch w:val="default"/>
    <w:sig w:usb0="00000003" w:usb1="00000000" w:usb2="00000000" w:usb3="00000000" w:csb0="00000001" w:csb1="00000000"/>
  </w:font>
  <w:font w:name="FuturaPT-Book">
    <w:altName w:val="Century Gothic"/>
    <w:panose1 w:val="020B0604020202020204"/>
    <w:charset w:val="4D"/>
    <w:family w:val="auto"/>
    <w:notTrueType/>
    <w:pitch w:val="default"/>
    <w:sig w:usb0="00000003" w:usb1="00000000" w:usb2="00000000" w:usb3="00000000" w:csb0="00000001" w:csb1="00000000"/>
  </w:font>
  <w:font w:name="DogmaOT-Bold">
    <w:altName w:val="Calibri"/>
    <w:panose1 w:val="020B0604020202020204"/>
    <w:charset w:val="4D"/>
    <w:family w:val="auto"/>
    <w:notTrueType/>
    <w:pitch w:val="default"/>
    <w:sig w:usb0="00000003" w:usb1="00000000" w:usb2="00000000" w:usb3="00000000" w:csb0="00000001" w:csb1="00000000"/>
  </w:font>
  <w:font w:name="FuturaPT-Heavy">
    <w:altName w:val="Century Gothic"/>
    <w:panose1 w:val="020B0604020202020204"/>
    <w:charset w:val="4D"/>
    <w:family w:val="auto"/>
    <w:notTrueType/>
    <w:pitch w:val="default"/>
    <w:sig w:usb0="00000003" w:usb1="00000000" w:usb2="00000000" w:usb3="00000000" w:csb0="00000001" w:csb1="00000000"/>
  </w:font>
  <w:font w:name="Wingdings2">
    <w:altName w:val="Arial"/>
    <w:panose1 w:val="020B0604020202020204"/>
    <w:charset w:val="02"/>
    <w:family w:val="auto"/>
    <w:notTrueType/>
    <w:pitch w:val="default"/>
  </w:font>
  <w:font w:name="NewBaskervilleStd-Bold">
    <w:altName w:val="Calibri"/>
    <w:panose1 w:val="020B0604020202020204"/>
    <w:charset w:val="4D"/>
    <w:family w:val="auto"/>
    <w:notTrueType/>
    <w:pitch w:val="default"/>
    <w:sig w:usb0="00000003" w:usb1="00000000" w:usb2="00000000" w:usb3="00000000" w:csb0="00000001" w:csb1="00000000"/>
  </w:font>
  <w:font w:name="FuturaPTCond-Bold">
    <w:altName w:val="Century Gothic"/>
    <w:panose1 w:val="020B0604020202020204"/>
    <w:charset w:val="4D"/>
    <w:family w:val="auto"/>
    <w:notTrueType/>
    <w:pitch w:val="default"/>
    <w:sig w:usb0="00000003" w:usb1="00000000" w:usb2="00000000" w:usb3="00000000" w:csb0="00000001" w:csb1="00000000"/>
  </w:font>
  <w:font w:name="FuturaPTCond-BoldObl">
    <w:altName w:val="Century Gothic"/>
    <w:panose1 w:val="020B0604020202020204"/>
    <w:charset w:val="4D"/>
    <w:family w:val="auto"/>
    <w:notTrueType/>
    <w:pitch w:val="default"/>
    <w:sig w:usb0="00000003" w:usb1="00000000" w:usb2="00000000" w:usb3="00000000" w:csb0="00000001" w:csb1="00000000"/>
  </w:font>
  <w:font w:name="Webdings">
    <w:panose1 w:val="05030102010509060703"/>
    <w:charset w:val="4D"/>
    <w:family w:val="decorative"/>
    <w:pitch w:val="variable"/>
    <w:sig w:usb0="00000003" w:usb1="00000000" w:usb2="00000000" w:usb3="00000000" w:csb0="80000001" w:csb1="00000000"/>
  </w:font>
  <w:font w:name="NewBaskerville">
    <w:altName w:val="Calibri"/>
    <w:panose1 w:val="020B0604020202020204"/>
    <w:charset w:val="01"/>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3F3D1" w14:textId="77777777" w:rsidR="00C87A34" w:rsidRDefault="00C87A34" w:rsidP="009E51C3">
      <w:pPr>
        <w:spacing w:after="0" w:line="240" w:lineRule="auto"/>
      </w:pPr>
      <w:r>
        <w:separator/>
      </w:r>
    </w:p>
  </w:footnote>
  <w:footnote w:type="continuationSeparator" w:id="0">
    <w:p w14:paraId="5D03E8C5" w14:textId="77777777" w:rsidR="00C87A34" w:rsidRDefault="00C87A34" w:rsidP="009E51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64E2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5AC4C8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1D440470"/>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0C6BDA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EA38FB14"/>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A82E9AF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2F1C94FE"/>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65A4BA9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9F07A7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372F55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E1E582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B82ED0"/>
    <w:multiLevelType w:val="multilevel"/>
    <w:tmpl w:val="706E9F88"/>
    <w:numStyleLink w:val="ChapterNumbering"/>
  </w:abstractNum>
  <w:abstractNum w:abstractNumId="12" w15:restartNumberingAfterBreak="0">
    <w:nsid w:val="09D6184C"/>
    <w:multiLevelType w:val="multilevel"/>
    <w:tmpl w:val="A7F86D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9D1E0A"/>
    <w:multiLevelType w:val="hybridMultilevel"/>
    <w:tmpl w:val="BED6969E"/>
    <w:lvl w:ilvl="0" w:tplc="B96CDC94">
      <w:start w:val="1"/>
      <w:numFmt w:val="decimal"/>
      <w:pStyle w:val="ListNumber"/>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14" w15:restartNumberingAfterBreak="0">
    <w:nsid w:val="1CFB6E03"/>
    <w:multiLevelType w:val="multilevel"/>
    <w:tmpl w:val="706E9F88"/>
    <w:styleLink w:val="ChapterNumbering"/>
    <w:lvl w:ilvl="0">
      <w:start w:val="1"/>
      <w:numFmt w:val="decimal"/>
      <w:pStyle w:val="ChapterNumber"/>
      <w:suff w:val="nothing"/>
      <w:lvlText w:val="%1"/>
      <w:lvlJc w:val="left"/>
      <w:pPr>
        <w:ind w:left="432" w:hanging="432"/>
      </w:pPr>
      <w:rPr>
        <w:rFonts w:hint="default"/>
      </w:rPr>
    </w:lvl>
    <w:lvl w:ilvl="1">
      <w:start w:val="1"/>
      <w:numFmt w:val="decimal"/>
      <w:lvlRestart w:val="0"/>
      <w:pStyle w:val="HeadANumber"/>
      <w:lvlText w:val="%1.%2"/>
      <w:lvlJc w:val="left"/>
      <w:pPr>
        <w:ind w:left="576" w:hanging="576"/>
      </w:pPr>
      <w:rPr>
        <w:rFonts w:hint="default"/>
      </w:rPr>
    </w:lvl>
    <w:lvl w:ilvl="2">
      <w:start w:val="1"/>
      <w:numFmt w:val="decimal"/>
      <w:pStyle w:val="HeadBNumber"/>
      <w:lvlText w:val="%1.%2.%3"/>
      <w:lvlJc w:val="left"/>
      <w:pPr>
        <w:ind w:left="720" w:hanging="720"/>
      </w:pPr>
      <w:rPr>
        <w:rFonts w:hint="default"/>
      </w:rPr>
    </w:lvl>
    <w:lvl w:ilvl="3">
      <w:start w:val="1"/>
      <w:numFmt w:val="decimal"/>
      <w:pStyle w:val="HeadCNumber"/>
      <w:lvlText w:val="%1.%2.%3.%4"/>
      <w:lvlJc w:val="left"/>
      <w:pPr>
        <w:tabs>
          <w:tab w:val="num" w:pos="864"/>
        </w:tabs>
        <w:ind w:left="864" w:hanging="864"/>
      </w:pPr>
      <w:rPr>
        <w:rFonts w:hint="default"/>
      </w:rPr>
    </w:lvl>
    <w:lvl w:ilvl="4">
      <w:start w:val="1"/>
      <w:numFmt w:val="decimal"/>
      <w:lvlRestart w:val="1"/>
      <w:pStyle w:val="CaptionLine"/>
      <w:lvlText w:val="Figure %1-%5"/>
      <w:lvlJc w:val="left"/>
      <w:pPr>
        <w:tabs>
          <w:tab w:val="num" w:pos="1440"/>
        </w:tabs>
        <w:ind w:left="1440" w:hanging="1440"/>
      </w:pPr>
      <w:rPr>
        <w:rFonts w:hint="default"/>
      </w:rPr>
    </w:lvl>
    <w:lvl w:ilvl="5">
      <w:start w:val="1"/>
      <w:numFmt w:val="decimal"/>
      <w:lvlRestart w:val="1"/>
      <w:pStyle w:val="TableTitle"/>
      <w:lvlText w:val="Table %1-%6"/>
      <w:lvlJc w:val="left"/>
      <w:pPr>
        <w:tabs>
          <w:tab w:val="num" w:pos="1440"/>
        </w:tabs>
        <w:ind w:left="1440" w:hanging="1440"/>
      </w:pPr>
      <w:rPr>
        <w:rFonts w:hint="default"/>
      </w:rPr>
    </w:lvl>
    <w:lvl w:ilvl="6">
      <w:start w:val="1"/>
      <w:numFmt w:val="decimal"/>
      <w:lvlRestart w:val="1"/>
      <w:pStyle w:val="CodeListingCaption"/>
      <w:lvlText w:val="Listing %1-%7"/>
      <w:lvlJc w:val="left"/>
      <w:pPr>
        <w:ind w:left="1440" w:hanging="1440"/>
      </w:pPr>
      <w:rPr>
        <w:rFonts w:hint="default"/>
      </w:rPr>
    </w:lvl>
    <w:lvl w:ilvl="7">
      <w:start w:val="1"/>
      <w:numFmt w:val="decimal"/>
      <w:lvlRestart w:val="0"/>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26292768"/>
    <w:multiLevelType w:val="multilevel"/>
    <w:tmpl w:val="706E9F88"/>
    <w:numStyleLink w:val="ChapterNumbering"/>
  </w:abstractNum>
  <w:abstractNum w:abstractNumId="16" w15:restartNumberingAfterBreak="0">
    <w:nsid w:val="267E6518"/>
    <w:multiLevelType w:val="hybridMultilevel"/>
    <w:tmpl w:val="6E92550E"/>
    <w:lvl w:ilvl="0" w:tplc="5C5EDB50">
      <w:start w:val="1"/>
      <w:numFmt w:val="decimal"/>
      <w:pStyle w:val="BoxListNumb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2A2A3DFF"/>
    <w:multiLevelType w:val="multilevel"/>
    <w:tmpl w:val="24F89ACE"/>
    <w:lvl w:ilvl="0">
      <w:start w:val="1"/>
      <w:numFmt w:val="upperRoman"/>
      <w:lvlText w:val="%1."/>
      <w:lvlJc w:val="left"/>
      <w:pPr>
        <w:ind w:left="1440" w:firstLine="0"/>
      </w:pPr>
      <w:rPr>
        <w:rFonts w:hint="default"/>
      </w:rPr>
    </w:lvl>
    <w:lvl w:ilvl="1">
      <w:start w:val="1"/>
      <w:numFmt w:val="upperLetter"/>
      <w:pStyle w:val="Heading2"/>
      <w:lvlText w:val="%2."/>
      <w:lvlJc w:val="left"/>
      <w:pPr>
        <w:ind w:left="2160" w:firstLine="0"/>
      </w:pPr>
    </w:lvl>
    <w:lvl w:ilvl="2">
      <w:start w:val="1"/>
      <w:numFmt w:val="decimal"/>
      <w:pStyle w:val="Heading3"/>
      <w:lvlText w:val="%3."/>
      <w:lvlJc w:val="left"/>
      <w:pPr>
        <w:ind w:left="2880" w:firstLine="0"/>
      </w:pPr>
    </w:lvl>
    <w:lvl w:ilvl="3">
      <w:start w:val="1"/>
      <w:numFmt w:val="lowerLetter"/>
      <w:pStyle w:val="Heading4"/>
      <w:lvlText w:val="%4)"/>
      <w:lvlJc w:val="left"/>
      <w:pPr>
        <w:ind w:left="3600" w:firstLine="0"/>
      </w:pPr>
    </w:lvl>
    <w:lvl w:ilvl="4">
      <w:start w:val="1"/>
      <w:numFmt w:val="decimal"/>
      <w:pStyle w:val="Heading5"/>
      <w:lvlText w:val="(%5)"/>
      <w:lvlJc w:val="left"/>
      <w:pPr>
        <w:ind w:left="4320" w:firstLine="0"/>
      </w:pPr>
    </w:lvl>
    <w:lvl w:ilvl="5">
      <w:start w:val="1"/>
      <w:numFmt w:val="lowerLetter"/>
      <w:pStyle w:val="Heading6"/>
      <w:lvlText w:val="(%6)"/>
      <w:lvlJc w:val="left"/>
      <w:pPr>
        <w:ind w:left="5040" w:firstLine="0"/>
      </w:pPr>
    </w:lvl>
    <w:lvl w:ilvl="6">
      <w:start w:val="1"/>
      <w:numFmt w:val="lowerRoman"/>
      <w:pStyle w:val="Heading7"/>
      <w:lvlText w:val="(%7)"/>
      <w:lvlJc w:val="left"/>
      <w:pPr>
        <w:ind w:left="5760" w:firstLine="0"/>
      </w:pPr>
    </w:lvl>
    <w:lvl w:ilvl="7">
      <w:start w:val="1"/>
      <w:numFmt w:val="lowerLetter"/>
      <w:pStyle w:val="Heading8"/>
      <w:lvlText w:val="(%8)"/>
      <w:lvlJc w:val="left"/>
      <w:pPr>
        <w:ind w:left="6480" w:firstLine="0"/>
      </w:pPr>
    </w:lvl>
    <w:lvl w:ilvl="8">
      <w:start w:val="1"/>
      <w:numFmt w:val="lowerRoman"/>
      <w:pStyle w:val="Heading9"/>
      <w:lvlText w:val="(%9)"/>
      <w:lvlJc w:val="left"/>
      <w:pPr>
        <w:ind w:left="7200" w:firstLine="0"/>
      </w:pPr>
    </w:lvl>
  </w:abstractNum>
  <w:abstractNum w:abstractNumId="18" w15:restartNumberingAfterBreak="0">
    <w:nsid w:val="412456B9"/>
    <w:multiLevelType w:val="multilevel"/>
    <w:tmpl w:val="54F6F0E0"/>
    <w:lvl w:ilvl="0">
      <w:start w:val="1"/>
      <w:numFmt w:val="decimal"/>
      <w:suff w:val="nothing"/>
      <w:lvlText w:val="%1"/>
      <w:lvlJc w:val="left"/>
      <w:pPr>
        <w:ind w:left="360" w:hanging="360"/>
      </w:pPr>
      <w:rPr>
        <w:rFonts w:hint="default"/>
      </w:rPr>
    </w:lvl>
    <w:lvl w:ilvl="1">
      <w:start w:val="1"/>
      <w:numFmt w:val="decimal"/>
      <w:lvlText w:val="Figure %1-%2"/>
      <w:lvlJc w:val="left"/>
      <w:pPr>
        <w:ind w:left="792" w:hanging="432"/>
      </w:pPr>
      <w:rPr>
        <w:rFonts w:hint="default"/>
      </w:rPr>
    </w:lvl>
    <w:lvl w:ilvl="2">
      <w:start w:val="1"/>
      <w:numFmt w:val="decimal"/>
      <w:lvlRestart w:val="1"/>
      <w:lvlText w:val="Figure %1-%2"/>
      <w:lvlJc w:val="left"/>
      <w:pPr>
        <w:ind w:left="1224" w:hanging="504"/>
      </w:pPr>
      <w:rPr>
        <w:rFonts w:hint="default"/>
      </w:rPr>
    </w:lvl>
    <w:lvl w:ilvl="3">
      <w:start w:val="1"/>
      <w:numFmt w:val="decimal"/>
      <w:lvlRestart w:val="1"/>
      <w:lvlText w:val="Table %1-%1"/>
      <w:lvlJc w:val="left"/>
      <w:pPr>
        <w:ind w:left="1728" w:hanging="648"/>
      </w:pPr>
      <w:rPr>
        <w:rFonts w:hint="default"/>
      </w:rPr>
    </w:lvl>
    <w:lvl w:ilvl="4">
      <w:start w:val="1"/>
      <w:numFmt w:val="decimal"/>
      <w:lvlRestart w:val="2"/>
      <w:lvlText w:val="Listing %1-%2"/>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3AD05AE"/>
    <w:multiLevelType w:val="hybridMultilevel"/>
    <w:tmpl w:val="FB407340"/>
    <w:lvl w:ilvl="0" w:tplc="A7305A98">
      <w:start w:val="1"/>
      <w:numFmt w:val="bullet"/>
      <w:pStyle w:val="TableListBulleted"/>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F829CF"/>
    <w:multiLevelType w:val="multilevel"/>
    <w:tmpl w:val="706E9F88"/>
    <w:numStyleLink w:val="ChapterNumbering"/>
  </w:abstractNum>
  <w:abstractNum w:abstractNumId="21" w15:restartNumberingAfterBreak="0">
    <w:nsid w:val="556E2F1D"/>
    <w:multiLevelType w:val="hybridMultilevel"/>
    <w:tmpl w:val="D1A41C5A"/>
    <w:lvl w:ilvl="0" w:tplc="0F5CAF4E">
      <w:start w:val="1"/>
      <w:numFmt w:val="lowerLetter"/>
      <w:pStyle w:val="ListNumberSub"/>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22" w15:restartNumberingAfterBreak="0">
    <w:nsid w:val="5BA46494"/>
    <w:multiLevelType w:val="hybridMultilevel"/>
    <w:tmpl w:val="49665D2C"/>
    <w:lvl w:ilvl="0" w:tplc="C1C661C0">
      <w:start w:val="1"/>
      <w:numFmt w:val="bullet"/>
      <w:pStyle w:val="BoxList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68A7153E"/>
    <w:multiLevelType w:val="multilevel"/>
    <w:tmpl w:val="26FCE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1017330"/>
    <w:multiLevelType w:val="hybridMultilevel"/>
    <w:tmpl w:val="4AB0B80C"/>
    <w:lvl w:ilvl="0" w:tplc="4618622C">
      <w:start w:val="1"/>
      <w:numFmt w:val="bullet"/>
      <w:pStyle w:val="List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25" w15:restartNumberingAfterBreak="0">
    <w:nsid w:val="725203AD"/>
    <w:multiLevelType w:val="hybridMultilevel"/>
    <w:tmpl w:val="88C8E6E2"/>
    <w:lvl w:ilvl="0" w:tplc="79CC0074">
      <w:start w:val="1"/>
      <w:numFmt w:val="decimal"/>
      <w:pStyle w:val="TableListNumb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295794"/>
    <w:multiLevelType w:val="multilevel"/>
    <w:tmpl w:val="706E9F88"/>
    <w:numStyleLink w:val="ChapterNumbering"/>
  </w:abstractNum>
  <w:abstractNum w:abstractNumId="27" w15:restartNumberingAfterBreak="0">
    <w:nsid w:val="7E1C507D"/>
    <w:multiLevelType w:val="multilevel"/>
    <w:tmpl w:val="2E165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33671816">
    <w:abstractNumId w:val="13"/>
  </w:num>
  <w:num w:numId="2" w16cid:durableId="385304103">
    <w:abstractNumId w:val="21"/>
  </w:num>
  <w:num w:numId="3" w16cid:durableId="1701390650">
    <w:abstractNumId w:val="24"/>
  </w:num>
  <w:num w:numId="4" w16cid:durableId="563373197">
    <w:abstractNumId w:val="17"/>
  </w:num>
  <w:num w:numId="5" w16cid:durableId="44761907">
    <w:abstractNumId w:val="22"/>
  </w:num>
  <w:num w:numId="6" w16cid:durableId="1101072290">
    <w:abstractNumId w:val="16"/>
  </w:num>
  <w:num w:numId="7" w16cid:durableId="1629897676">
    <w:abstractNumId w:val="19"/>
  </w:num>
  <w:num w:numId="8" w16cid:durableId="650138380">
    <w:abstractNumId w:val="25"/>
  </w:num>
  <w:num w:numId="9" w16cid:durableId="2021807744">
    <w:abstractNumId w:val="18"/>
  </w:num>
  <w:num w:numId="10" w16cid:durableId="716858717">
    <w:abstractNumId w:val="14"/>
  </w:num>
  <w:num w:numId="11" w16cid:durableId="344014094">
    <w:abstractNumId w:val="11"/>
  </w:num>
  <w:num w:numId="12" w16cid:durableId="1995179777">
    <w:abstractNumId w:val="15"/>
  </w:num>
  <w:num w:numId="13" w16cid:durableId="2136212814">
    <w:abstractNumId w:val="26"/>
  </w:num>
  <w:num w:numId="14" w16cid:durableId="1485704533">
    <w:abstractNumId w:val="0"/>
  </w:num>
  <w:num w:numId="15" w16cid:durableId="1716389067">
    <w:abstractNumId w:val="20"/>
  </w:num>
  <w:num w:numId="16" w16cid:durableId="1634604840">
    <w:abstractNumId w:val="12"/>
  </w:num>
  <w:num w:numId="17" w16cid:durableId="295835011">
    <w:abstractNumId w:val="23"/>
  </w:num>
  <w:num w:numId="18" w16cid:durableId="2029989052">
    <w:abstractNumId w:val="27"/>
  </w:num>
  <w:num w:numId="19" w16cid:durableId="1681933272">
    <w:abstractNumId w:val="10"/>
  </w:num>
  <w:num w:numId="20" w16cid:durableId="1392582887">
    <w:abstractNumId w:val="8"/>
  </w:num>
  <w:num w:numId="21" w16cid:durableId="1574967686">
    <w:abstractNumId w:val="7"/>
  </w:num>
  <w:num w:numId="22" w16cid:durableId="1672685718">
    <w:abstractNumId w:val="6"/>
  </w:num>
  <w:num w:numId="23" w16cid:durableId="833185998">
    <w:abstractNumId w:val="5"/>
  </w:num>
  <w:num w:numId="24" w16cid:durableId="1609044776">
    <w:abstractNumId w:val="9"/>
  </w:num>
  <w:num w:numId="25" w16cid:durableId="241331281">
    <w:abstractNumId w:val="4"/>
  </w:num>
  <w:num w:numId="26" w16cid:durableId="1122384735">
    <w:abstractNumId w:val="3"/>
  </w:num>
  <w:num w:numId="27" w16cid:durableId="2102599031">
    <w:abstractNumId w:val="2"/>
  </w:num>
  <w:num w:numId="28" w16cid:durableId="606740523">
    <w:abstractNumId w:val="1"/>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rol Nichols">
    <w15:presenceInfo w15:providerId="Windows Live" w15:userId="e9e82a3b7022bb4e"/>
  </w15:person>
  <w15:person w15:author="Audrey Doyle">
    <w15:presenceInfo w15:providerId="None" w15:userId="Audrey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embedSystemFonts/>
  <w:bordersDoNotSurroundHeader/>
  <w:bordersDoNotSurroundFooter/>
  <w:hideSpellingErrors/>
  <w:hideGrammaticalErrors/>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trackRevision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753"/>
    <w:rsid w:val="0001015E"/>
    <w:rsid w:val="0001390B"/>
    <w:rsid w:val="00013A0F"/>
    <w:rsid w:val="00015785"/>
    <w:rsid w:val="00015EC4"/>
    <w:rsid w:val="000171FE"/>
    <w:rsid w:val="00020847"/>
    <w:rsid w:val="000251C2"/>
    <w:rsid w:val="00026A3C"/>
    <w:rsid w:val="00027719"/>
    <w:rsid w:val="00032AFB"/>
    <w:rsid w:val="00035713"/>
    <w:rsid w:val="00043312"/>
    <w:rsid w:val="00044C60"/>
    <w:rsid w:val="000472D3"/>
    <w:rsid w:val="0005012C"/>
    <w:rsid w:val="00052436"/>
    <w:rsid w:val="00053890"/>
    <w:rsid w:val="00053E72"/>
    <w:rsid w:val="00057F86"/>
    <w:rsid w:val="0006127C"/>
    <w:rsid w:val="000651C5"/>
    <w:rsid w:val="00065C26"/>
    <w:rsid w:val="000667BA"/>
    <w:rsid w:val="000711B8"/>
    <w:rsid w:val="00071727"/>
    <w:rsid w:val="0007352C"/>
    <w:rsid w:val="000775C2"/>
    <w:rsid w:val="00077AD8"/>
    <w:rsid w:val="00080824"/>
    <w:rsid w:val="00080911"/>
    <w:rsid w:val="000934C9"/>
    <w:rsid w:val="00093911"/>
    <w:rsid w:val="00094A03"/>
    <w:rsid w:val="00094EDE"/>
    <w:rsid w:val="000952A3"/>
    <w:rsid w:val="000A7F56"/>
    <w:rsid w:val="000B0A4A"/>
    <w:rsid w:val="000B6D77"/>
    <w:rsid w:val="000C187B"/>
    <w:rsid w:val="000C3488"/>
    <w:rsid w:val="000C4DBF"/>
    <w:rsid w:val="000D3854"/>
    <w:rsid w:val="000E23FE"/>
    <w:rsid w:val="000E291C"/>
    <w:rsid w:val="000E2BBB"/>
    <w:rsid w:val="000E7CB5"/>
    <w:rsid w:val="000F14AB"/>
    <w:rsid w:val="000F3507"/>
    <w:rsid w:val="000F70F5"/>
    <w:rsid w:val="000F719F"/>
    <w:rsid w:val="00107966"/>
    <w:rsid w:val="00110424"/>
    <w:rsid w:val="00112E75"/>
    <w:rsid w:val="00113E0A"/>
    <w:rsid w:val="00122DE8"/>
    <w:rsid w:val="00123638"/>
    <w:rsid w:val="00124519"/>
    <w:rsid w:val="00124CD0"/>
    <w:rsid w:val="00131BCD"/>
    <w:rsid w:val="00131D14"/>
    <w:rsid w:val="00133123"/>
    <w:rsid w:val="00136753"/>
    <w:rsid w:val="001435B6"/>
    <w:rsid w:val="00145546"/>
    <w:rsid w:val="001455CB"/>
    <w:rsid w:val="00147C28"/>
    <w:rsid w:val="001549E3"/>
    <w:rsid w:val="0015557B"/>
    <w:rsid w:val="00165F17"/>
    <w:rsid w:val="00166911"/>
    <w:rsid w:val="0016761F"/>
    <w:rsid w:val="0017571A"/>
    <w:rsid w:val="00176833"/>
    <w:rsid w:val="00176BE2"/>
    <w:rsid w:val="001862DB"/>
    <w:rsid w:val="00192E00"/>
    <w:rsid w:val="0019303C"/>
    <w:rsid w:val="00196CDD"/>
    <w:rsid w:val="001A00A3"/>
    <w:rsid w:val="001A12D4"/>
    <w:rsid w:val="001A6DE7"/>
    <w:rsid w:val="001B64F2"/>
    <w:rsid w:val="001B66C5"/>
    <w:rsid w:val="001C4586"/>
    <w:rsid w:val="001C4FC7"/>
    <w:rsid w:val="001C72D3"/>
    <w:rsid w:val="001D0557"/>
    <w:rsid w:val="001D1FC4"/>
    <w:rsid w:val="001E0123"/>
    <w:rsid w:val="001E211C"/>
    <w:rsid w:val="001E24F0"/>
    <w:rsid w:val="001E4986"/>
    <w:rsid w:val="001E666F"/>
    <w:rsid w:val="001F00C3"/>
    <w:rsid w:val="001F720A"/>
    <w:rsid w:val="001F79DD"/>
    <w:rsid w:val="0020456C"/>
    <w:rsid w:val="0020599A"/>
    <w:rsid w:val="00205AC1"/>
    <w:rsid w:val="0020674F"/>
    <w:rsid w:val="0021177D"/>
    <w:rsid w:val="002144B4"/>
    <w:rsid w:val="002147BC"/>
    <w:rsid w:val="00217DAE"/>
    <w:rsid w:val="0022057D"/>
    <w:rsid w:val="00221474"/>
    <w:rsid w:val="00225CA8"/>
    <w:rsid w:val="002266F8"/>
    <w:rsid w:val="00227396"/>
    <w:rsid w:val="002313F8"/>
    <w:rsid w:val="002334CD"/>
    <w:rsid w:val="002344F6"/>
    <w:rsid w:val="0023524F"/>
    <w:rsid w:val="00241E83"/>
    <w:rsid w:val="00242BEC"/>
    <w:rsid w:val="00243174"/>
    <w:rsid w:val="00245677"/>
    <w:rsid w:val="00246E16"/>
    <w:rsid w:val="002503A5"/>
    <w:rsid w:val="002526D6"/>
    <w:rsid w:val="002550CC"/>
    <w:rsid w:val="002566A8"/>
    <w:rsid w:val="00266583"/>
    <w:rsid w:val="002818FF"/>
    <w:rsid w:val="002859D4"/>
    <w:rsid w:val="002A3BF5"/>
    <w:rsid w:val="002A5CBE"/>
    <w:rsid w:val="002A6483"/>
    <w:rsid w:val="002A653B"/>
    <w:rsid w:val="002A6D62"/>
    <w:rsid w:val="002B0301"/>
    <w:rsid w:val="002B1A69"/>
    <w:rsid w:val="002B4897"/>
    <w:rsid w:val="002B6791"/>
    <w:rsid w:val="002C0783"/>
    <w:rsid w:val="002C0D80"/>
    <w:rsid w:val="002C52AD"/>
    <w:rsid w:val="002C6237"/>
    <w:rsid w:val="002C7F1F"/>
    <w:rsid w:val="002D1A1E"/>
    <w:rsid w:val="002D73C8"/>
    <w:rsid w:val="002D7706"/>
    <w:rsid w:val="002E5B13"/>
    <w:rsid w:val="002E7C6E"/>
    <w:rsid w:val="002F3B8D"/>
    <w:rsid w:val="002F5749"/>
    <w:rsid w:val="0030255A"/>
    <w:rsid w:val="003055F6"/>
    <w:rsid w:val="00305E4C"/>
    <w:rsid w:val="0031162C"/>
    <w:rsid w:val="00311803"/>
    <w:rsid w:val="0031369A"/>
    <w:rsid w:val="00315822"/>
    <w:rsid w:val="00317941"/>
    <w:rsid w:val="003203B1"/>
    <w:rsid w:val="00327BBA"/>
    <w:rsid w:val="00332C96"/>
    <w:rsid w:val="003345E1"/>
    <w:rsid w:val="00343D66"/>
    <w:rsid w:val="0034529B"/>
    <w:rsid w:val="00345311"/>
    <w:rsid w:val="00346FA5"/>
    <w:rsid w:val="003511FF"/>
    <w:rsid w:val="003562F5"/>
    <w:rsid w:val="00361247"/>
    <w:rsid w:val="00361659"/>
    <w:rsid w:val="00363101"/>
    <w:rsid w:val="0036522B"/>
    <w:rsid w:val="00365337"/>
    <w:rsid w:val="003658CD"/>
    <w:rsid w:val="00365995"/>
    <w:rsid w:val="00365E20"/>
    <w:rsid w:val="003669A4"/>
    <w:rsid w:val="00366FA4"/>
    <w:rsid w:val="00367B4B"/>
    <w:rsid w:val="00372150"/>
    <w:rsid w:val="00374719"/>
    <w:rsid w:val="00375BC0"/>
    <w:rsid w:val="00381CF1"/>
    <w:rsid w:val="00390955"/>
    <w:rsid w:val="003A064A"/>
    <w:rsid w:val="003A3EF8"/>
    <w:rsid w:val="003A50D7"/>
    <w:rsid w:val="003B2E03"/>
    <w:rsid w:val="003B5A44"/>
    <w:rsid w:val="003B5D4D"/>
    <w:rsid w:val="003C2061"/>
    <w:rsid w:val="003D488F"/>
    <w:rsid w:val="003D5202"/>
    <w:rsid w:val="003D6DE4"/>
    <w:rsid w:val="003D747E"/>
    <w:rsid w:val="003E0F89"/>
    <w:rsid w:val="003E1373"/>
    <w:rsid w:val="003E14B9"/>
    <w:rsid w:val="003E3322"/>
    <w:rsid w:val="003E5595"/>
    <w:rsid w:val="003E599B"/>
    <w:rsid w:val="003E7C8A"/>
    <w:rsid w:val="003F1CE6"/>
    <w:rsid w:val="00400E94"/>
    <w:rsid w:val="004058D0"/>
    <w:rsid w:val="004071DB"/>
    <w:rsid w:val="00417DD9"/>
    <w:rsid w:val="004206BB"/>
    <w:rsid w:val="00440082"/>
    <w:rsid w:val="004402EF"/>
    <w:rsid w:val="0044402D"/>
    <w:rsid w:val="004447CD"/>
    <w:rsid w:val="00447693"/>
    <w:rsid w:val="004517BC"/>
    <w:rsid w:val="0045357E"/>
    <w:rsid w:val="004538CA"/>
    <w:rsid w:val="00463BEA"/>
    <w:rsid w:val="00467FAB"/>
    <w:rsid w:val="00470D3B"/>
    <w:rsid w:val="00472501"/>
    <w:rsid w:val="0047597D"/>
    <w:rsid w:val="00476611"/>
    <w:rsid w:val="00481771"/>
    <w:rsid w:val="00481D42"/>
    <w:rsid w:val="00482052"/>
    <w:rsid w:val="00482144"/>
    <w:rsid w:val="00486016"/>
    <w:rsid w:val="00487DA8"/>
    <w:rsid w:val="00490895"/>
    <w:rsid w:val="004970AD"/>
    <w:rsid w:val="004A0FEF"/>
    <w:rsid w:val="004A111C"/>
    <w:rsid w:val="004A4C8E"/>
    <w:rsid w:val="004B0722"/>
    <w:rsid w:val="004B13EF"/>
    <w:rsid w:val="004B1D1D"/>
    <w:rsid w:val="004B2A94"/>
    <w:rsid w:val="004B5616"/>
    <w:rsid w:val="004B5F04"/>
    <w:rsid w:val="004B6F2A"/>
    <w:rsid w:val="004C2396"/>
    <w:rsid w:val="004C7002"/>
    <w:rsid w:val="004D4BB9"/>
    <w:rsid w:val="004D6C19"/>
    <w:rsid w:val="004F3FC9"/>
    <w:rsid w:val="004F6BCF"/>
    <w:rsid w:val="0050058C"/>
    <w:rsid w:val="005056A5"/>
    <w:rsid w:val="00506CE0"/>
    <w:rsid w:val="0051294E"/>
    <w:rsid w:val="0052787B"/>
    <w:rsid w:val="0053177C"/>
    <w:rsid w:val="00537277"/>
    <w:rsid w:val="00537F3B"/>
    <w:rsid w:val="00542141"/>
    <w:rsid w:val="005425C3"/>
    <w:rsid w:val="00554475"/>
    <w:rsid w:val="005574FF"/>
    <w:rsid w:val="00561A4C"/>
    <w:rsid w:val="00564355"/>
    <w:rsid w:val="00566111"/>
    <w:rsid w:val="00576530"/>
    <w:rsid w:val="005815A2"/>
    <w:rsid w:val="00581F27"/>
    <w:rsid w:val="00584F4D"/>
    <w:rsid w:val="005921CC"/>
    <w:rsid w:val="005A1338"/>
    <w:rsid w:val="005A540F"/>
    <w:rsid w:val="005B0DE0"/>
    <w:rsid w:val="005B3B2F"/>
    <w:rsid w:val="005B6575"/>
    <w:rsid w:val="005C0697"/>
    <w:rsid w:val="005C235D"/>
    <w:rsid w:val="005C66BC"/>
    <w:rsid w:val="005C6B82"/>
    <w:rsid w:val="005C6D5C"/>
    <w:rsid w:val="005C7488"/>
    <w:rsid w:val="005D7B00"/>
    <w:rsid w:val="005E2D6A"/>
    <w:rsid w:val="005E6C7C"/>
    <w:rsid w:val="005F0095"/>
    <w:rsid w:val="005F1758"/>
    <w:rsid w:val="005F5A4E"/>
    <w:rsid w:val="005F723C"/>
    <w:rsid w:val="006016B6"/>
    <w:rsid w:val="00602CCA"/>
    <w:rsid w:val="0060368F"/>
    <w:rsid w:val="00603D39"/>
    <w:rsid w:val="0060703D"/>
    <w:rsid w:val="00607631"/>
    <w:rsid w:val="00612294"/>
    <w:rsid w:val="00613CDB"/>
    <w:rsid w:val="0061736D"/>
    <w:rsid w:val="00617CC3"/>
    <w:rsid w:val="00620ECA"/>
    <w:rsid w:val="006215E6"/>
    <w:rsid w:val="00622ECD"/>
    <w:rsid w:val="00626EFB"/>
    <w:rsid w:val="006310D9"/>
    <w:rsid w:val="0063582D"/>
    <w:rsid w:val="0064266A"/>
    <w:rsid w:val="00643DED"/>
    <w:rsid w:val="0064772D"/>
    <w:rsid w:val="00647CC2"/>
    <w:rsid w:val="006544D9"/>
    <w:rsid w:val="00657AC8"/>
    <w:rsid w:val="00657ED5"/>
    <w:rsid w:val="0066266A"/>
    <w:rsid w:val="00671281"/>
    <w:rsid w:val="0067441B"/>
    <w:rsid w:val="00676E67"/>
    <w:rsid w:val="00681391"/>
    <w:rsid w:val="00682266"/>
    <w:rsid w:val="00682513"/>
    <w:rsid w:val="006944F2"/>
    <w:rsid w:val="006A08DE"/>
    <w:rsid w:val="006A0D4C"/>
    <w:rsid w:val="006A4448"/>
    <w:rsid w:val="006B6E1B"/>
    <w:rsid w:val="006B7B30"/>
    <w:rsid w:val="006C0469"/>
    <w:rsid w:val="006C0B9C"/>
    <w:rsid w:val="006C4191"/>
    <w:rsid w:val="006C5716"/>
    <w:rsid w:val="006C5960"/>
    <w:rsid w:val="006C6D24"/>
    <w:rsid w:val="006C78BE"/>
    <w:rsid w:val="006C7E1D"/>
    <w:rsid w:val="006D50A5"/>
    <w:rsid w:val="006E19DE"/>
    <w:rsid w:val="006E2076"/>
    <w:rsid w:val="006E4E4F"/>
    <w:rsid w:val="006E7E5E"/>
    <w:rsid w:val="0070020A"/>
    <w:rsid w:val="00700D0D"/>
    <w:rsid w:val="007010B0"/>
    <w:rsid w:val="0070241D"/>
    <w:rsid w:val="0070439E"/>
    <w:rsid w:val="0070542F"/>
    <w:rsid w:val="0071206E"/>
    <w:rsid w:val="00715B75"/>
    <w:rsid w:val="00716BA2"/>
    <w:rsid w:val="00717DFA"/>
    <w:rsid w:val="00717FF4"/>
    <w:rsid w:val="007238EB"/>
    <w:rsid w:val="00730B5D"/>
    <w:rsid w:val="00730B77"/>
    <w:rsid w:val="00733799"/>
    <w:rsid w:val="0073414B"/>
    <w:rsid w:val="0073437F"/>
    <w:rsid w:val="007355AA"/>
    <w:rsid w:val="00742939"/>
    <w:rsid w:val="007450FA"/>
    <w:rsid w:val="00745C17"/>
    <w:rsid w:val="007476F6"/>
    <w:rsid w:val="00750B65"/>
    <w:rsid w:val="0075103F"/>
    <w:rsid w:val="00754B8A"/>
    <w:rsid w:val="0076084F"/>
    <w:rsid w:val="00762C75"/>
    <w:rsid w:val="00764367"/>
    <w:rsid w:val="007743B3"/>
    <w:rsid w:val="0078049E"/>
    <w:rsid w:val="00783976"/>
    <w:rsid w:val="00785E73"/>
    <w:rsid w:val="00790AE9"/>
    <w:rsid w:val="007A02E7"/>
    <w:rsid w:val="007A4E19"/>
    <w:rsid w:val="007B411A"/>
    <w:rsid w:val="007C14A2"/>
    <w:rsid w:val="007C4313"/>
    <w:rsid w:val="007D2CFA"/>
    <w:rsid w:val="007D72AB"/>
    <w:rsid w:val="007E645A"/>
    <w:rsid w:val="007E7E9A"/>
    <w:rsid w:val="007F0435"/>
    <w:rsid w:val="007F0869"/>
    <w:rsid w:val="007F2153"/>
    <w:rsid w:val="00804A89"/>
    <w:rsid w:val="008052EE"/>
    <w:rsid w:val="00806332"/>
    <w:rsid w:val="00820E35"/>
    <w:rsid w:val="0082136E"/>
    <w:rsid w:val="008216C9"/>
    <w:rsid w:val="0082602F"/>
    <w:rsid w:val="00830E4B"/>
    <w:rsid w:val="00833DD2"/>
    <w:rsid w:val="00833F5E"/>
    <w:rsid w:val="00840668"/>
    <w:rsid w:val="00841DE8"/>
    <w:rsid w:val="008420A3"/>
    <w:rsid w:val="00843258"/>
    <w:rsid w:val="0084557D"/>
    <w:rsid w:val="00855038"/>
    <w:rsid w:val="00855480"/>
    <w:rsid w:val="0085646C"/>
    <w:rsid w:val="0085795C"/>
    <w:rsid w:val="00862650"/>
    <w:rsid w:val="00864068"/>
    <w:rsid w:val="00866218"/>
    <w:rsid w:val="00870319"/>
    <w:rsid w:val="008707C4"/>
    <w:rsid w:val="008756F7"/>
    <w:rsid w:val="0088465E"/>
    <w:rsid w:val="00887377"/>
    <w:rsid w:val="00897027"/>
    <w:rsid w:val="008A6550"/>
    <w:rsid w:val="008A6644"/>
    <w:rsid w:val="008A6E28"/>
    <w:rsid w:val="008B0201"/>
    <w:rsid w:val="008B7FAB"/>
    <w:rsid w:val="008C40D2"/>
    <w:rsid w:val="008C4402"/>
    <w:rsid w:val="008D25A2"/>
    <w:rsid w:val="008D3B69"/>
    <w:rsid w:val="008D429A"/>
    <w:rsid w:val="008D733E"/>
    <w:rsid w:val="008E14B1"/>
    <w:rsid w:val="008F2055"/>
    <w:rsid w:val="008F39BA"/>
    <w:rsid w:val="008F3B3D"/>
    <w:rsid w:val="008F408C"/>
    <w:rsid w:val="008F47F3"/>
    <w:rsid w:val="008F5D0D"/>
    <w:rsid w:val="008F6006"/>
    <w:rsid w:val="008F740F"/>
    <w:rsid w:val="009001D3"/>
    <w:rsid w:val="00904342"/>
    <w:rsid w:val="0090456C"/>
    <w:rsid w:val="00904D9B"/>
    <w:rsid w:val="009109BE"/>
    <w:rsid w:val="00916D35"/>
    <w:rsid w:val="00924579"/>
    <w:rsid w:val="00925C5B"/>
    <w:rsid w:val="00930A11"/>
    <w:rsid w:val="0094246A"/>
    <w:rsid w:val="009424FA"/>
    <w:rsid w:val="00942D57"/>
    <w:rsid w:val="00944D4F"/>
    <w:rsid w:val="00945D9B"/>
    <w:rsid w:val="009460C5"/>
    <w:rsid w:val="0094655E"/>
    <w:rsid w:val="00946E53"/>
    <w:rsid w:val="009564B5"/>
    <w:rsid w:val="009567D8"/>
    <w:rsid w:val="00956DBD"/>
    <w:rsid w:val="009603A7"/>
    <w:rsid w:val="0096212C"/>
    <w:rsid w:val="009641CC"/>
    <w:rsid w:val="00965C70"/>
    <w:rsid w:val="00966F42"/>
    <w:rsid w:val="0096726B"/>
    <w:rsid w:val="00967DE5"/>
    <w:rsid w:val="009701B8"/>
    <w:rsid w:val="0097167B"/>
    <w:rsid w:val="0097421E"/>
    <w:rsid w:val="00974F08"/>
    <w:rsid w:val="00982443"/>
    <w:rsid w:val="0098334B"/>
    <w:rsid w:val="00984C3D"/>
    <w:rsid w:val="009923A2"/>
    <w:rsid w:val="00994D6E"/>
    <w:rsid w:val="009A19EF"/>
    <w:rsid w:val="009A3B37"/>
    <w:rsid w:val="009B1EF8"/>
    <w:rsid w:val="009B2041"/>
    <w:rsid w:val="009B531B"/>
    <w:rsid w:val="009B685F"/>
    <w:rsid w:val="009C6925"/>
    <w:rsid w:val="009D45B8"/>
    <w:rsid w:val="009E27BB"/>
    <w:rsid w:val="009E2818"/>
    <w:rsid w:val="009E38F4"/>
    <w:rsid w:val="009E4B52"/>
    <w:rsid w:val="009E51C3"/>
    <w:rsid w:val="009F1B4C"/>
    <w:rsid w:val="00A0036B"/>
    <w:rsid w:val="00A01D6E"/>
    <w:rsid w:val="00A02E74"/>
    <w:rsid w:val="00A0695F"/>
    <w:rsid w:val="00A14A3B"/>
    <w:rsid w:val="00A15838"/>
    <w:rsid w:val="00A21298"/>
    <w:rsid w:val="00A22A11"/>
    <w:rsid w:val="00A23CA6"/>
    <w:rsid w:val="00A30200"/>
    <w:rsid w:val="00A32C64"/>
    <w:rsid w:val="00A35550"/>
    <w:rsid w:val="00A35F53"/>
    <w:rsid w:val="00A406BF"/>
    <w:rsid w:val="00A530A6"/>
    <w:rsid w:val="00A57A54"/>
    <w:rsid w:val="00A620E4"/>
    <w:rsid w:val="00A65E5D"/>
    <w:rsid w:val="00A672A1"/>
    <w:rsid w:val="00A70814"/>
    <w:rsid w:val="00A72A99"/>
    <w:rsid w:val="00A74546"/>
    <w:rsid w:val="00A7500C"/>
    <w:rsid w:val="00A775E4"/>
    <w:rsid w:val="00A77747"/>
    <w:rsid w:val="00A818AB"/>
    <w:rsid w:val="00A818B7"/>
    <w:rsid w:val="00A818F1"/>
    <w:rsid w:val="00A82095"/>
    <w:rsid w:val="00A82261"/>
    <w:rsid w:val="00A82E6D"/>
    <w:rsid w:val="00A83EAC"/>
    <w:rsid w:val="00A84032"/>
    <w:rsid w:val="00A84A7C"/>
    <w:rsid w:val="00A84E72"/>
    <w:rsid w:val="00A85EFF"/>
    <w:rsid w:val="00A8757F"/>
    <w:rsid w:val="00A87FF1"/>
    <w:rsid w:val="00A92356"/>
    <w:rsid w:val="00A93EE4"/>
    <w:rsid w:val="00A96EC9"/>
    <w:rsid w:val="00AA0A9F"/>
    <w:rsid w:val="00AB165C"/>
    <w:rsid w:val="00AB6123"/>
    <w:rsid w:val="00AC67B5"/>
    <w:rsid w:val="00AD0472"/>
    <w:rsid w:val="00AE3B2B"/>
    <w:rsid w:val="00AE4131"/>
    <w:rsid w:val="00AE55FA"/>
    <w:rsid w:val="00AF3974"/>
    <w:rsid w:val="00AF4C14"/>
    <w:rsid w:val="00AF4ED3"/>
    <w:rsid w:val="00AF7569"/>
    <w:rsid w:val="00B00BFC"/>
    <w:rsid w:val="00B0113E"/>
    <w:rsid w:val="00B01F5F"/>
    <w:rsid w:val="00B118BA"/>
    <w:rsid w:val="00B130D6"/>
    <w:rsid w:val="00B14DBB"/>
    <w:rsid w:val="00B161CA"/>
    <w:rsid w:val="00B23CB3"/>
    <w:rsid w:val="00B259E3"/>
    <w:rsid w:val="00B25E4D"/>
    <w:rsid w:val="00B274E2"/>
    <w:rsid w:val="00B30CF5"/>
    <w:rsid w:val="00B30EB7"/>
    <w:rsid w:val="00B31E41"/>
    <w:rsid w:val="00B3321B"/>
    <w:rsid w:val="00B335CC"/>
    <w:rsid w:val="00B36EDF"/>
    <w:rsid w:val="00B37E12"/>
    <w:rsid w:val="00B45496"/>
    <w:rsid w:val="00B5007A"/>
    <w:rsid w:val="00B50CEF"/>
    <w:rsid w:val="00B52F47"/>
    <w:rsid w:val="00B5352A"/>
    <w:rsid w:val="00B5535B"/>
    <w:rsid w:val="00B61A3F"/>
    <w:rsid w:val="00B65488"/>
    <w:rsid w:val="00B66050"/>
    <w:rsid w:val="00B70388"/>
    <w:rsid w:val="00B721B8"/>
    <w:rsid w:val="00B72AF0"/>
    <w:rsid w:val="00B73A95"/>
    <w:rsid w:val="00B74E83"/>
    <w:rsid w:val="00B762C5"/>
    <w:rsid w:val="00B77D63"/>
    <w:rsid w:val="00B92BF5"/>
    <w:rsid w:val="00B92F52"/>
    <w:rsid w:val="00B930D7"/>
    <w:rsid w:val="00B96D51"/>
    <w:rsid w:val="00B97083"/>
    <w:rsid w:val="00B974C0"/>
    <w:rsid w:val="00BA3B7C"/>
    <w:rsid w:val="00BA5FAF"/>
    <w:rsid w:val="00BB3999"/>
    <w:rsid w:val="00BB692D"/>
    <w:rsid w:val="00BB727F"/>
    <w:rsid w:val="00BC030B"/>
    <w:rsid w:val="00BC1F31"/>
    <w:rsid w:val="00BE493A"/>
    <w:rsid w:val="00BF0CBA"/>
    <w:rsid w:val="00C032D3"/>
    <w:rsid w:val="00C03EFE"/>
    <w:rsid w:val="00C03F26"/>
    <w:rsid w:val="00C065C7"/>
    <w:rsid w:val="00C128E8"/>
    <w:rsid w:val="00C12E1F"/>
    <w:rsid w:val="00C13DFC"/>
    <w:rsid w:val="00C15827"/>
    <w:rsid w:val="00C24F13"/>
    <w:rsid w:val="00C2624C"/>
    <w:rsid w:val="00C33CAB"/>
    <w:rsid w:val="00C34375"/>
    <w:rsid w:val="00C3481B"/>
    <w:rsid w:val="00C34DD8"/>
    <w:rsid w:val="00C41485"/>
    <w:rsid w:val="00C41558"/>
    <w:rsid w:val="00C41620"/>
    <w:rsid w:val="00C456E8"/>
    <w:rsid w:val="00C476ED"/>
    <w:rsid w:val="00C50801"/>
    <w:rsid w:val="00C57389"/>
    <w:rsid w:val="00C57780"/>
    <w:rsid w:val="00C6086F"/>
    <w:rsid w:val="00C61D2D"/>
    <w:rsid w:val="00C62B55"/>
    <w:rsid w:val="00C72332"/>
    <w:rsid w:val="00C7299D"/>
    <w:rsid w:val="00C741AB"/>
    <w:rsid w:val="00C75819"/>
    <w:rsid w:val="00C772AA"/>
    <w:rsid w:val="00C8113A"/>
    <w:rsid w:val="00C82A73"/>
    <w:rsid w:val="00C84212"/>
    <w:rsid w:val="00C85F9F"/>
    <w:rsid w:val="00C87A34"/>
    <w:rsid w:val="00CA2AD1"/>
    <w:rsid w:val="00CA4F4D"/>
    <w:rsid w:val="00CA69C7"/>
    <w:rsid w:val="00CA6B99"/>
    <w:rsid w:val="00CB0816"/>
    <w:rsid w:val="00CB463D"/>
    <w:rsid w:val="00CC58BE"/>
    <w:rsid w:val="00CC73C0"/>
    <w:rsid w:val="00CD016E"/>
    <w:rsid w:val="00CD1F8C"/>
    <w:rsid w:val="00CD6BEF"/>
    <w:rsid w:val="00CE69F4"/>
    <w:rsid w:val="00CF1C65"/>
    <w:rsid w:val="00CF30A5"/>
    <w:rsid w:val="00CF3F4A"/>
    <w:rsid w:val="00D00990"/>
    <w:rsid w:val="00D06BFE"/>
    <w:rsid w:val="00D07795"/>
    <w:rsid w:val="00D10EB1"/>
    <w:rsid w:val="00D12293"/>
    <w:rsid w:val="00D12AF8"/>
    <w:rsid w:val="00D14A5E"/>
    <w:rsid w:val="00D17AE5"/>
    <w:rsid w:val="00D2035D"/>
    <w:rsid w:val="00D2320E"/>
    <w:rsid w:val="00D30D53"/>
    <w:rsid w:val="00D310FF"/>
    <w:rsid w:val="00D379EA"/>
    <w:rsid w:val="00D42C6A"/>
    <w:rsid w:val="00D43395"/>
    <w:rsid w:val="00D467D0"/>
    <w:rsid w:val="00D47F05"/>
    <w:rsid w:val="00D52794"/>
    <w:rsid w:val="00D52C78"/>
    <w:rsid w:val="00D535B5"/>
    <w:rsid w:val="00D5656A"/>
    <w:rsid w:val="00D57AB3"/>
    <w:rsid w:val="00D60E9B"/>
    <w:rsid w:val="00D62983"/>
    <w:rsid w:val="00D658F8"/>
    <w:rsid w:val="00D6667B"/>
    <w:rsid w:val="00D66D93"/>
    <w:rsid w:val="00D67940"/>
    <w:rsid w:val="00D71969"/>
    <w:rsid w:val="00D73F8C"/>
    <w:rsid w:val="00D74D50"/>
    <w:rsid w:val="00D8261A"/>
    <w:rsid w:val="00D85FDB"/>
    <w:rsid w:val="00D86BF0"/>
    <w:rsid w:val="00D87D3A"/>
    <w:rsid w:val="00D97084"/>
    <w:rsid w:val="00D97472"/>
    <w:rsid w:val="00DA0069"/>
    <w:rsid w:val="00DA04A9"/>
    <w:rsid w:val="00DA16E9"/>
    <w:rsid w:val="00DA428F"/>
    <w:rsid w:val="00DA5D80"/>
    <w:rsid w:val="00DB0033"/>
    <w:rsid w:val="00DB0D49"/>
    <w:rsid w:val="00DB68B2"/>
    <w:rsid w:val="00DC3496"/>
    <w:rsid w:val="00DC4720"/>
    <w:rsid w:val="00DC5E41"/>
    <w:rsid w:val="00DC7ABF"/>
    <w:rsid w:val="00DD07D5"/>
    <w:rsid w:val="00DD2A00"/>
    <w:rsid w:val="00DD61DF"/>
    <w:rsid w:val="00DE0447"/>
    <w:rsid w:val="00DE060E"/>
    <w:rsid w:val="00DE1057"/>
    <w:rsid w:val="00DE163C"/>
    <w:rsid w:val="00DF0BEB"/>
    <w:rsid w:val="00DF377E"/>
    <w:rsid w:val="00DF65F0"/>
    <w:rsid w:val="00DF7836"/>
    <w:rsid w:val="00E03D3D"/>
    <w:rsid w:val="00E056C8"/>
    <w:rsid w:val="00E064DD"/>
    <w:rsid w:val="00E06F5A"/>
    <w:rsid w:val="00E1153F"/>
    <w:rsid w:val="00E14077"/>
    <w:rsid w:val="00E334C3"/>
    <w:rsid w:val="00E34FDA"/>
    <w:rsid w:val="00E37BF4"/>
    <w:rsid w:val="00E44F4A"/>
    <w:rsid w:val="00E45D9A"/>
    <w:rsid w:val="00E57E26"/>
    <w:rsid w:val="00E61240"/>
    <w:rsid w:val="00E62067"/>
    <w:rsid w:val="00E6249F"/>
    <w:rsid w:val="00E67EB7"/>
    <w:rsid w:val="00E72FF5"/>
    <w:rsid w:val="00E74571"/>
    <w:rsid w:val="00E81C53"/>
    <w:rsid w:val="00E82299"/>
    <w:rsid w:val="00E85570"/>
    <w:rsid w:val="00E9120D"/>
    <w:rsid w:val="00E94888"/>
    <w:rsid w:val="00E94D17"/>
    <w:rsid w:val="00E96AC8"/>
    <w:rsid w:val="00EA27FC"/>
    <w:rsid w:val="00EB023F"/>
    <w:rsid w:val="00EB0D6D"/>
    <w:rsid w:val="00EB1044"/>
    <w:rsid w:val="00EB36E6"/>
    <w:rsid w:val="00EB402C"/>
    <w:rsid w:val="00EB4498"/>
    <w:rsid w:val="00EB6DFA"/>
    <w:rsid w:val="00EB7FD4"/>
    <w:rsid w:val="00EC002A"/>
    <w:rsid w:val="00EC27F7"/>
    <w:rsid w:val="00EC285A"/>
    <w:rsid w:val="00ED2ED4"/>
    <w:rsid w:val="00ED7E0E"/>
    <w:rsid w:val="00EF3B10"/>
    <w:rsid w:val="00EF5BD8"/>
    <w:rsid w:val="00EF6C2B"/>
    <w:rsid w:val="00F00ABC"/>
    <w:rsid w:val="00F0320D"/>
    <w:rsid w:val="00F03A8D"/>
    <w:rsid w:val="00F04815"/>
    <w:rsid w:val="00F0701B"/>
    <w:rsid w:val="00F17410"/>
    <w:rsid w:val="00F21AA2"/>
    <w:rsid w:val="00F25C31"/>
    <w:rsid w:val="00F26D50"/>
    <w:rsid w:val="00F3323C"/>
    <w:rsid w:val="00F414D0"/>
    <w:rsid w:val="00F45D07"/>
    <w:rsid w:val="00F461ED"/>
    <w:rsid w:val="00F55CE7"/>
    <w:rsid w:val="00F57DCE"/>
    <w:rsid w:val="00F668A2"/>
    <w:rsid w:val="00F710B1"/>
    <w:rsid w:val="00F71AD2"/>
    <w:rsid w:val="00F7366F"/>
    <w:rsid w:val="00F74BA1"/>
    <w:rsid w:val="00F766EA"/>
    <w:rsid w:val="00F8036A"/>
    <w:rsid w:val="00F81F73"/>
    <w:rsid w:val="00F825B5"/>
    <w:rsid w:val="00F871D4"/>
    <w:rsid w:val="00F906BC"/>
    <w:rsid w:val="00F90E03"/>
    <w:rsid w:val="00FA0EC9"/>
    <w:rsid w:val="00FA2462"/>
    <w:rsid w:val="00FA29B4"/>
    <w:rsid w:val="00FA31CD"/>
    <w:rsid w:val="00FA36FB"/>
    <w:rsid w:val="00FA3C0A"/>
    <w:rsid w:val="00FB0DA0"/>
    <w:rsid w:val="00FC17F6"/>
    <w:rsid w:val="00FC18D9"/>
    <w:rsid w:val="00FC626B"/>
    <w:rsid w:val="00FE59AB"/>
    <w:rsid w:val="00FE5EC5"/>
    <w:rsid w:val="00FF1C63"/>
    <w:rsid w:val="00FF2DE3"/>
    <w:rsid w:val="00FF3086"/>
    <w:rsid w:val="00FF7ED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114A0"/>
  <w14:defaultImageDpi w14:val="300"/>
  <w15:docId w15:val="{E16C3C70-1B86-43CB-BFF6-A546B841D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036B"/>
    <w:pPr>
      <w:spacing w:after="200" w:line="276" w:lineRule="auto"/>
    </w:pPr>
    <w:rPr>
      <w:rFonts w:ascii="Times New Roman" w:hAnsi="Times New Roman"/>
      <w:sz w:val="22"/>
      <w:szCs w:val="22"/>
      <w:lang w:val="en-CA" w:eastAsia="en-CA"/>
    </w:rPr>
  </w:style>
  <w:style w:type="paragraph" w:styleId="Heading1">
    <w:name w:val="heading 1"/>
    <w:basedOn w:val="Normal"/>
    <w:link w:val="Heading1Char"/>
    <w:uiPriority w:val="9"/>
    <w:qFormat/>
    <w:rsid w:val="00136753"/>
    <w:pPr>
      <w:spacing w:before="100" w:beforeAutospacing="1" w:after="100" w:afterAutospacing="1" w:line="240" w:lineRule="auto"/>
      <w:outlineLvl w:val="0"/>
    </w:pPr>
    <w:rPr>
      <w:b/>
      <w:bCs/>
      <w:kern w:val="36"/>
      <w:sz w:val="48"/>
      <w:szCs w:val="48"/>
      <w:lang w:val="en-GB" w:eastAsia="en-GB"/>
    </w:rPr>
  </w:style>
  <w:style w:type="paragraph" w:styleId="Heading2">
    <w:name w:val="heading 2"/>
    <w:basedOn w:val="Normal"/>
    <w:next w:val="Normal"/>
    <w:link w:val="Heading2Char"/>
    <w:uiPriority w:val="9"/>
    <w:unhideWhenUsed/>
    <w:qFormat/>
    <w:rsid w:val="00A0036B"/>
    <w:pPr>
      <w:keepNext/>
      <w:keepLines/>
      <w:numPr>
        <w:ilvl w:val="1"/>
        <w:numId w:val="4"/>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0036B"/>
    <w:pPr>
      <w:keepNext/>
      <w:keepLines/>
      <w:numPr>
        <w:ilvl w:val="2"/>
        <w:numId w:val="4"/>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0036B"/>
    <w:pPr>
      <w:keepNext/>
      <w:keepLines/>
      <w:numPr>
        <w:ilvl w:val="3"/>
        <w:numId w:val="4"/>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0036B"/>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0036B"/>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0036B"/>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0036B"/>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0036B"/>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0036B"/>
    <w:rPr>
      <w:rFonts w:asciiTheme="majorHAnsi" w:eastAsiaTheme="majorEastAsia" w:hAnsiTheme="majorHAnsi" w:cstheme="majorBidi"/>
      <w:b/>
      <w:bCs/>
      <w:color w:val="4F81BD" w:themeColor="accent1"/>
      <w:sz w:val="26"/>
      <w:szCs w:val="26"/>
      <w:lang w:val="en-CA" w:eastAsia="en-CA"/>
    </w:rPr>
  </w:style>
  <w:style w:type="character" w:customStyle="1" w:styleId="Heading3Char">
    <w:name w:val="Heading 3 Char"/>
    <w:basedOn w:val="DefaultParagraphFont"/>
    <w:link w:val="Heading3"/>
    <w:uiPriority w:val="9"/>
    <w:rsid w:val="00A0036B"/>
    <w:rPr>
      <w:rFonts w:asciiTheme="majorHAnsi" w:eastAsiaTheme="majorEastAsia" w:hAnsiTheme="majorHAnsi" w:cstheme="majorBidi"/>
      <w:b/>
      <w:bCs/>
      <w:color w:val="4F81BD" w:themeColor="accent1"/>
      <w:sz w:val="22"/>
      <w:szCs w:val="22"/>
      <w:lang w:val="en-CA" w:eastAsia="en-CA"/>
    </w:rPr>
  </w:style>
  <w:style w:type="character" w:customStyle="1" w:styleId="Heading4Char">
    <w:name w:val="Heading 4 Char"/>
    <w:basedOn w:val="DefaultParagraphFont"/>
    <w:link w:val="Heading4"/>
    <w:uiPriority w:val="9"/>
    <w:rsid w:val="00A0036B"/>
    <w:rPr>
      <w:rFonts w:asciiTheme="majorHAnsi" w:eastAsiaTheme="majorEastAsia" w:hAnsiTheme="majorHAnsi" w:cstheme="majorBidi"/>
      <w:b/>
      <w:bCs/>
      <w:i/>
      <w:iCs/>
      <w:color w:val="4F81BD" w:themeColor="accent1"/>
      <w:sz w:val="22"/>
      <w:szCs w:val="22"/>
      <w:lang w:val="en-CA" w:eastAsia="en-CA"/>
    </w:rPr>
  </w:style>
  <w:style w:type="character" w:customStyle="1" w:styleId="Heading5Char">
    <w:name w:val="Heading 5 Char"/>
    <w:basedOn w:val="DefaultParagraphFont"/>
    <w:link w:val="Heading5"/>
    <w:uiPriority w:val="9"/>
    <w:semiHidden/>
    <w:rsid w:val="00A0036B"/>
    <w:rPr>
      <w:rFonts w:asciiTheme="majorHAnsi" w:eastAsiaTheme="majorEastAsia" w:hAnsiTheme="majorHAnsi" w:cstheme="majorBidi"/>
      <w:color w:val="243F60" w:themeColor="accent1" w:themeShade="7F"/>
      <w:sz w:val="22"/>
      <w:szCs w:val="22"/>
      <w:lang w:val="en-CA" w:eastAsia="en-CA"/>
    </w:rPr>
  </w:style>
  <w:style w:type="character" w:customStyle="1" w:styleId="Heading6Char">
    <w:name w:val="Heading 6 Char"/>
    <w:basedOn w:val="DefaultParagraphFont"/>
    <w:link w:val="Heading6"/>
    <w:uiPriority w:val="9"/>
    <w:semiHidden/>
    <w:rsid w:val="00A0036B"/>
    <w:rPr>
      <w:rFonts w:asciiTheme="majorHAnsi" w:eastAsiaTheme="majorEastAsia" w:hAnsiTheme="majorHAnsi" w:cstheme="majorBidi"/>
      <w:i/>
      <w:iCs/>
      <w:color w:val="243F60" w:themeColor="accent1" w:themeShade="7F"/>
      <w:sz w:val="22"/>
      <w:szCs w:val="22"/>
      <w:lang w:val="en-CA" w:eastAsia="en-CA"/>
    </w:rPr>
  </w:style>
  <w:style w:type="character" w:customStyle="1" w:styleId="Heading7Char">
    <w:name w:val="Heading 7 Char"/>
    <w:basedOn w:val="DefaultParagraphFont"/>
    <w:link w:val="Heading7"/>
    <w:uiPriority w:val="9"/>
    <w:semiHidden/>
    <w:rsid w:val="00A0036B"/>
    <w:rPr>
      <w:rFonts w:asciiTheme="majorHAnsi" w:eastAsiaTheme="majorEastAsia" w:hAnsiTheme="majorHAnsi" w:cstheme="majorBidi"/>
      <w:i/>
      <w:iCs/>
      <w:color w:val="404040" w:themeColor="text1" w:themeTint="BF"/>
      <w:sz w:val="22"/>
      <w:szCs w:val="22"/>
      <w:lang w:val="en-CA" w:eastAsia="en-CA"/>
    </w:rPr>
  </w:style>
  <w:style w:type="character" w:customStyle="1" w:styleId="Heading8Char">
    <w:name w:val="Heading 8 Char"/>
    <w:basedOn w:val="DefaultParagraphFont"/>
    <w:link w:val="Heading8"/>
    <w:uiPriority w:val="9"/>
    <w:semiHidden/>
    <w:rsid w:val="00A0036B"/>
    <w:rPr>
      <w:rFonts w:asciiTheme="majorHAnsi" w:eastAsiaTheme="majorEastAsia" w:hAnsiTheme="majorHAnsi" w:cstheme="majorBidi"/>
      <w:color w:val="404040" w:themeColor="text1" w:themeTint="BF"/>
      <w:lang w:val="en-CA" w:eastAsia="en-CA"/>
    </w:rPr>
  </w:style>
  <w:style w:type="character" w:customStyle="1" w:styleId="Heading9Char">
    <w:name w:val="Heading 9 Char"/>
    <w:basedOn w:val="DefaultParagraphFont"/>
    <w:link w:val="Heading9"/>
    <w:uiPriority w:val="9"/>
    <w:semiHidden/>
    <w:rsid w:val="00A0036B"/>
    <w:rPr>
      <w:rFonts w:asciiTheme="majorHAnsi" w:eastAsiaTheme="majorEastAsia" w:hAnsiTheme="majorHAnsi" w:cstheme="majorBidi"/>
      <w:i/>
      <w:iCs/>
      <w:color w:val="404040" w:themeColor="text1" w:themeTint="BF"/>
      <w:lang w:val="en-CA" w:eastAsia="en-CA"/>
    </w:rPr>
  </w:style>
  <w:style w:type="paragraph" w:customStyle="1" w:styleId="NoParagraphStyle">
    <w:name w:val="[No Paragraph Style]"/>
    <w:rsid w:val="00A0036B"/>
    <w:pPr>
      <w:widowControl w:val="0"/>
      <w:autoSpaceDE w:val="0"/>
      <w:autoSpaceDN w:val="0"/>
      <w:adjustRightInd w:val="0"/>
      <w:spacing w:line="288" w:lineRule="auto"/>
      <w:textAlignment w:val="center"/>
    </w:pPr>
    <w:rPr>
      <w:rFonts w:ascii="Times New Roman" w:hAnsi="Times New Roman" w:cs="TimesNewRomanPSMT"/>
      <w:color w:val="000000"/>
      <w:sz w:val="24"/>
      <w:szCs w:val="24"/>
      <w:lang w:eastAsia="en-CA"/>
    </w:rPr>
  </w:style>
  <w:style w:type="paragraph" w:customStyle="1" w:styleId="IndexBody">
    <w:name w:val="IndexBody"/>
    <w:qFormat/>
    <w:rsid w:val="00A0036B"/>
    <w:pPr>
      <w:spacing w:line="220" w:lineRule="atLeast"/>
    </w:pPr>
    <w:rPr>
      <w:rFonts w:ascii="Times Roman" w:hAnsi="Times Roman" w:cs="NewBaskervilleStd-Roman"/>
      <w:color w:val="000000"/>
      <w:sz w:val="18"/>
      <w:szCs w:val="18"/>
      <w:lang w:eastAsia="en-CA"/>
    </w:rPr>
  </w:style>
  <w:style w:type="character" w:customStyle="1" w:styleId="BoldItalic">
    <w:name w:val="BoldItalic"/>
    <w:uiPriority w:val="1"/>
    <w:qFormat/>
    <w:rsid w:val="00A0036B"/>
    <w:rPr>
      <w:rFonts w:cs="NewBaskervilleEF-Bold"/>
      <w:b/>
      <w:bCs/>
      <w:i/>
      <w:iCs/>
      <w:color w:val="3366FF"/>
      <w:w w:val="100"/>
      <w:position w:val="0"/>
      <w:u w:val="none"/>
      <w:vertAlign w:val="baseline"/>
      <w:lang w:val="en-US"/>
    </w:rPr>
  </w:style>
  <w:style w:type="paragraph" w:customStyle="1" w:styleId="BodyCustom">
    <w:name w:val="BodyCustom"/>
    <w:qFormat/>
    <w:rsid w:val="00A0036B"/>
    <w:pPr>
      <w:widowControl w:val="0"/>
      <w:autoSpaceDE w:val="0"/>
      <w:autoSpaceDN w:val="0"/>
      <w:adjustRightInd w:val="0"/>
      <w:spacing w:before="120" w:after="120" w:line="240" w:lineRule="atLeast"/>
      <w:ind w:left="1440"/>
      <w:textAlignment w:val="baseline"/>
    </w:pPr>
    <w:rPr>
      <w:rFonts w:ascii="Times Roman" w:hAnsi="Times Roman" w:cs="NewBaskervilleStd-Roman"/>
      <w:color w:val="008000"/>
      <w:lang w:eastAsia="en-CA"/>
    </w:rPr>
  </w:style>
  <w:style w:type="paragraph" w:customStyle="1" w:styleId="IndexHead">
    <w:name w:val="IndexHead"/>
    <w:qFormat/>
    <w:rsid w:val="00A0036B"/>
    <w:pPr>
      <w:spacing w:before="320" w:after="80"/>
    </w:pPr>
    <w:rPr>
      <w:rFonts w:ascii="Arial" w:hAnsi="Arial" w:cs="NewBaskervilleStd-Roman"/>
      <w:color w:val="000000"/>
      <w:sz w:val="22"/>
      <w:szCs w:val="22"/>
      <w:lang w:eastAsia="en-CA"/>
    </w:rPr>
  </w:style>
  <w:style w:type="paragraph" w:customStyle="1" w:styleId="IndexLevel1">
    <w:name w:val="IndexLevel1"/>
    <w:qFormat/>
    <w:rsid w:val="00A0036B"/>
    <w:pPr>
      <w:spacing w:line="220" w:lineRule="atLeast"/>
    </w:pPr>
    <w:rPr>
      <w:rFonts w:ascii="Times Roman" w:hAnsi="Times Roman" w:cs="NewBaskervilleStd-Roman"/>
      <w:color w:val="000000"/>
      <w:sz w:val="18"/>
      <w:szCs w:val="18"/>
      <w:lang w:eastAsia="en-CA"/>
    </w:rPr>
  </w:style>
  <w:style w:type="paragraph" w:customStyle="1" w:styleId="CodeListingCaption">
    <w:name w:val="CodeListingCaption"/>
    <w:next w:val="Code"/>
    <w:qFormat/>
    <w:rsid w:val="00A0036B"/>
    <w:pPr>
      <w:numPr>
        <w:ilvl w:val="6"/>
        <w:numId w:val="15"/>
      </w:numPr>
      <w:spacing w:before="240" w:after="120"/>
    </w:pPr>
    <w:rPr>
      <w:rFonts w:ascii="Times Roman" w:hAnsi="Times Roman" w:cs="FuturaPT-BookObl"/>
      <w:color w:val="000000"/>
      <w:sz w:val="17"/>
      <w:szCs w:val="17"/>
      <w:lang w:eastAsia="en-CA"/>
    </w:rPr>
  </w:style>
  <w:style w:type="paragraph" w:customStyle="1" w:styleId="Code">
    <w:name w:val="Code"/>
    <w:qFormat/>
    <w:rsid w:val="00A0036B"/>
    <w:pPr>
      <w:pBdr>
        <w:left w:val="single" w:sz="4" w:space="14" w:color="auto"/>
      </w:pBdr>
      <w:suppressAutoHyphens/>
      <w:spacing w:line="210" w:lineRule="atLeast"/>
      <w:ind w:left="1440"/>
      <w:contextualSpacing/>
      <w:textAlignment w:val="top"/>
    </w:pPr>
    <w:rPr>
      <w:rFonts w:ascii="Courier" w:hAnsi="Courier" w:cs="TheSansMonoCondensed-Plain"/>
      <w:color w:val="000000"/>
      <w:sz w:val="17"/>
      <w:szCs w:val="17"/>
      <w:lang w:eastAsia="en-CA"/>
    </w:rPr>
  </w:style>
  <w:style w:type="paragraph" w:customStyle="1" w:styleId="Epigraph">
    <w:name w:val="Epigraph"/>
    <w:qFormat/>
    <w:rsid w:val="00A0036B"/>
    <w:pPr>
      <w:keepLines/>
      <w:widowControl w:val="0"/>
      <w:suppressAutoHyphens/>
      <w:autoSpaceDE w:val="0"/>
      <w:autoSpaceDN w:val="0"/>
      <w:adjustRightInd w:val="0"/>
      <w:spacing w:after="120" w:line="240" w:lineRule="atLeast"/>
      <w:ind w:left="1440"/>
      <w:jc w:val="center"/>
      <w:textAlignment w:val="baseline"/>
    </w:pPr>
    <w:rPr>
      <w:rFonts w:ascii="Times Roman" w:hAnsi="Times Roman" w:cs="NewBaskervilleStd-Italic"/>
      <w:i/>
      <w:iCs/>
      <w:color w:val="000000"/>
      <w:sz w:val="18"/>
      <w:szCs w:val="18"/>
      <w:lang w:eastAsia="en-CA"/>
    </w:rPr>
  </w:style>
  <w:style w:type="character" w:customStyle="1" w:styleId="Literal">
    <w:name w:val="Literal"/>
    <w:uiPriority w:val="1"/>
    <w:qFormat/>
    <w:rsid w:val="00A0036B"/>
    <w:rPr>
      <w:rFonts w:ascii="Courier" w:hAnsi="Courier" w:cs="TheSansMonoCondensed-Plain"/>
      <w:color w:val="3366FF"/>
      <w:spacing w:val="0"/>
      <w:w w:val="100"/>
      <w:position w:val="0"/>
      <w:u w:val="none"/>
      <w:vertAlign w:val="baseline"/>
      <w:lang w:val="en-US"/>
    </w:rPr>
  </w:style>
  <w:style w:type="paragraph" w:customStyle="1" w:styleId="ProductionDirective">
    <w:name w:val="ProductionDirective"/>
    <w:qFormat/>
    <w:rsid w:val="00A0036B"/>
    <w:pPr>
      <w:keepLines/>
      <w:widowControl w:val="0"/>
      <w:suppressAutoHyphens/>
      <w:autoSpaceDE w:val="0"/>
      <w:autoSpaceDN w:val="0"/>
      <w:adjustRightInd w:val="0"/>
      <w:spacing w:before="120" w:line="240" w:lineRule="atLeast"/>
      <w:ind w:left="1440"/>
      <w:textAlignment w:val="baseline"/>
    </w:pPr>
    <w:rPr>
      <w:rFonts w:ascii="Arial" w:hAnsi="Arial" w:cs="TimesNewRomanPSMT"/>
      <w:smallCaps/>
      <w:color w:val="FF0000"/>
      <w:sz w:val="18"/>
      <w:szCs w:val="18"/>
      <w:lang w:eastAsia="en-CA"/>
    </w:rPr>
  </w:style>
  <w:style w:type="character" w:customStyle="1" w:styleId="LiteralBold">
    <w:name w:val="LiteralBold"/>
    <w:uiPriority w:val="1"/>
    <w:qFormat/>
    <w:rsid w:val="00A0036B"/>
    <w:rPr>
      <w:rFonts w:ascii="Courier" w:hAnsi="Courier" w:cs="TheSansMonoCondensed-Bold"/>
      <w:b/>
      <w:bCs/>
      <w:i w:val="0"/>
      <w:iCs w:val="0"/>
      <w:color w:val="3366FF"/>
      <w:spacing w:val="0"/>
      <w:w w:val="100"/>
      <w:position w:val="0"/>
      <w:u w:val="none"/>
      <w:vertAlign w:val="baseline"/>
      <w:lang w:val="en-US"/>
    </w:rPr>
  </w:style>
  <w:style w:type="character" w:customStyle="1" w:styleId="LiteralItalic">
    <w:name w:val="LiteralItalic"/>
    <w:uiPriority w:val="1"/>
    <w:qFormat/>
    <w:rsid w:val="00A0036B"/>
    <w:rPr>
      <w:rFonts w:ascii="Courier" w:hAnsi="Courier" w:cs="TheSansMonoCondensed-Italic"/>
      <w:i/>
      <w:iCs/>
      <w:color w:val="3366FF"/>
      <w:spacing w:val="0"/>
      <w:w w:val="100"/>
      <w:position w:val="0"/>
      <w:sz w:val="17"/>
      <w:szCs w:val="17"/>
      <w:u w:val="none"/>
      <w:vertAlign w:val="baseline"/>
      <w:lang w:val="en-US"/>
    </w:rPr>
  </w:style>
  <w:style w:type="character" w:customStyle="1" w:styleId="LiteralBoldItalic">
    <w:name w:val="LiteralBoldItalic"/>
    <w:uiPriority w:val="1"/>
    <w:qFormat/>
    <w:rsid w:val="00A0036B"/>
    <w:rPr>
      <w:rFonts w:ascii="Courier" w:hAnsi="Courier" w:cs="TheSansMonoCondensed-Bold"/>
      <w:b w:val="0"/>
      <w:bCs w:val="0"/>
      <w:i/>
      <w:iCs/>
      <w:color w:val="3366FF"/>
      <w:spacing w:val="0"/>
      <w:w w:val="100"/>
      <w:position w:val="0"/>
      <w:u w:val="none"/>
      <w:vertAlign w:val="baseline"/>
      <w:lang w:val="en-US"/>
    </w:rPr>
  </w:style>
  <w:style w:type="paragraph" w:customStyle="1" w:styleId="CodeLabel">
    <w:name w:val="CodeLabel"/>
    <w:next w:val="Code"/>
    <w:qFormat/>
    <w:rsid w:val="00A0036B"/>
    <w:pPr>
      <w:widowControl w:val="0"/>
      <w:suppressAutoHyphens/>
      <w:autoSpaceDE w:val="0"/>
      <w:autoSpaceDN w:val="0"/>
      <w:adjustRightInd w:val="0"/>
      <w:spacing w:before="240" w:line="210" w:lineRule="atLeast"/>
      <w:ind w:left="1800" w:hanging="1800"/>
      <w:contextualSpacing/>
      <w:textAlignment w:val="top"/>
    </w:pPr>
    <w:rPr>
      <w:rFonts w:ascii="Arial" w:hAnsi="Arial" w:cs="TheSansMonoCondensed-Plain"/>
      <w:i/>
      <w:color w:val="000000"/>
      <w:sz w:val="17"/>
      <w:szCs w:val="17"/>
      <w:lang w:eastAsia="en-CA"/>
    </w:rPr>
  </w:style>
  <w:style w:type="numbering" w:customStyle="1" w:styleId="ChapterNumbering">
    <w:name w:val="ChapterNumbering"/>
    <w:uiPriority w:val="99"/>
    <w:rsid w:val="00A0036B"/>
    <w:pPr>
      <w:numPr>
        <w:numId w:val="10"/>
      </w:numPr>
    </w:pPr>
  </w:style>
  <w:style w:type="paragraph" w:customStyle="1" w:styleId="HeadA">
    <w:name w:val="HeadA"/>
    <w:qFormat/>
    <w:rsid w:val="00A0036B"/>
    <w:pPr>
      <w:keepNext/>
      <w:keepLines/>
      <w:widowControl w:val="0"/>
      <w:tabs>
        <w:tab w:val="right" w:pos="1200"/>
        <w:tab w:val="left" w:pos="1440"/>
      </w:tabs>
      <w:suppressAutoHyphens/>
      <w:autoSpaceDE w:val="0"/>
      <w:autoSpaceDN w:val="0"/>
      <w:adjustRightInd w:val="0"/>
      <w:spacing w:before="420" w:after="120" w:line="300" w:lineRule="atLeast"/>
      <w:ind w:left="360"/>
      <w:textAlignment w:val="baseline"/>
    </w:pPr>
    <w:rPr>
      <w:rFonts w:ascii="Arial" w:hAnsi="Arial" w:cs="FuturaPT-Bold"/>
      <w:b/>
      <w:bCs/>
      <w:color w:val="000000"/>
      <w:sz w:val="24"/>
      <w:szCs w:val="24"/>
      <w:lang w:eastAsia="en-CA"/>
    </w:rPr>
  </w:style>
  <w:style w:type="paragraph" w:customStyle="1" w:styleId="Blockquote">
    <w:name w:val="Blockquote"/>
    <w:next w:val="Normal"/>
    <w:qFormat/>
    <w:rsid w:val="00A0036B"/>
    <w:pPr>
      <w:widowControl w:val="0"/>
      <w:autoSpaceDE w:val="0"/>
      <w:autoSpaceDN w:val="0"/>
      <w:adjustRightInd w:val="0"/>
      <w:spacing w:before="120" w:after="120" w:line="240" w:lineRule="atLeast"/>
      <w:ind w:left="2160" w:right="720"/>
      <w:textAlignment w:val="baseline"/>
    </w:pPr>
    <w:rPr>
      <w:rFonts w:ascii="Arial" w:hAnsi="Arial" w:cs="NewBaskervilleStd-Roman"/>
      <w:color w:val="000000"/>
      <w:sz w:val="18"/>
      <w:szCs w:val="18"/>
      <w:lang w:eastAsia="en-CA"/>
    </w:rPr>
  </w:style>
  <w:style w:type="paragraph" w:customStyle="1" w:styleId="CodeWide">
    <w:name w:val="CodeWide"/>
    <w:qFormat/>
    <w:rsid w:val="00A0036B"/>
    <w:pPr>
      <w:widowControl w:val="0"/>
      <w:pBdr>
        <w:left w:val="single" w:sz="4" w:space="4" w:color="auto"/>
      </w:pBdr>
      <w:suppressAutoHyphens/>
      <w:autoSpaceDE w:val="0"/>
      <w:autoSpaceDN w:val="0"/>
      <w:adjustRightInd w:val="0"/>
      <w:spacing w:line="210" w:lineRule="atLeast"/>
      <w:contextualSpacing/>
      <w:textAlignment w:val="baseline"/>
    </w:pPr>
    <w:rPr>
      <w:rFonts w:ascii="Courier" w:hAnsi="Courier" w:cs="TheSansMonoCondensed-Plain"/>
      <w:color w:val="000000"/>
      <w:sz w:val="17"/>
      <w:szCs w:val="17"/>
      <w:lang w:eastAsia="en-CA"/>
    </w:rPr>
  </w:style>
  <w:style w:type="paragraph" w:customStyle="1" w:styleId="CaptionLine">
    <w:name w:val="CaptionLine"/>
    <w:next w:val="Body"/>
    <w:qFormat/>
    <w:rsid w:val="00A0036B"/>
    <w:pPr>
      <w:numPr>
        <w:ilvl w:val="4"/>
        <w:numId w:val="15"/>
      </w:numPr>
      <w:spacing w:after="240"/>
    </w:pPr>
    <w:rPr>
      <w:rFonts w:ascii="Times Roman" w:hAnsi="Times Roman" w:cs="FuturaPT-BookObl"/>
      <w:color w:val="000000"/>
      <w:sz w:val="17"/>
      <w:szCs w:val="17"/>
      <w:lang w:eastAsia="en-CA"/>
    </w:rPr>
  </w:style>
  <w:style w:type="character" w:customStyle="1" w:styleId="Regular">
    <w:name w:val="Regular"/>
    <w:uiPriority w:val="1"/>
    <w:qFormat/>
    <w:rsid w:val="00A0036B"/>
    <w:rPr>
      <w:rFonts w:cs="FuturaPT-Book"/>
      <w:b w:val="0"/>
      <w:bCs w:val="0"/>
      <w:i w:val="0"/>
      <w:iCs w:val="0"/>
      <w:color w:val="3366FF"/>
      <w:w w:val="100"/>
      <w:position w:val="0"/>
      <w:u w:val="none"/>
      <w:vertAlign w:val="baseline"/>
      <w:lang w:val="en-US"/>
    </w:rPr>
  </w:style>
  <w:style w:type="character" w:customStyle="1" w:styleId="NoteHead">
    <w:name w:val="NoteHead"/>
    <w:uiPriority w:val="1"/>
    <w:qFormat/>
    <w:rsid w:val="00A0036B"/>
    <w:rPr>
      <w:rFonts w:ascii="DogmaOT-Bold" w:hAnsi="DogmaOT-Bold" w:cs="DogmaOT-Bold"/>
      <w:b/>
      <w:bCs/>
      <w:caps/>
      <w:color w:val="FFFFFF"/>
      <w:spacing w:val="30"/>
      <w:sz w:val="15"/>
      <w:szCs w:val="15"/>
      <w:u w:val="none"/>
      <w:bdr w:val="none" w:sz="0" w:space="0" w:color="auto"/>
      <w:shd w:val="solid" w:color="auto" w:fill="auto"/>
      <w:vertAlign w:val="baseline"/>
    </w:rPr>
  </w:style>
  <w:style w:type="paragraph" w:customStyle="1" w:styleId="TableHeader">
    <w:name w:val="TableHeader"/>
    <w:qFormat/>
    <w:rsid w:val="00A0036B"/>
    <w:pPr>
      <w:keepLines/>
      <w:widowControl w:val="0"/>
      <w:suppressAutoHyphens/>
      <w:autoSpaceDE w:val="0"/>
      <w:autoSpaceDN w:val="0"/>
      <w:adjustRightInd w:val="0"/>
      <w:spacing w:line="240" w:lineRule="atLeast"/>
      <w:textAlignment w:val="baseline"/>
    </w:pPr>
    <w:rPr>
      <w:rFonts w:ascii="Arial" w:hAnsi="Arial" w:cs="FuturaPT-Heavy"/>
      <w:b/>
      <w:bCs/>
      <w:color w:val="000000"/>
      <w:sz w:val="18"/>
      <w:szCs w:val="18"/>
      <w:lang w:eastAsia="en-CA"/>
    </w:rPr>
  </w:style>
  <w:style w:type="paragraph" w:customStyle="1" w:styleId="TableBody">
    <w:name w:val="TableBody"/>
    <w:qFormat/>
    <w:rsid w:val="00A0036B"/>
    <w:pPr>
      <w:keepLines/>
      <w:widowControl w:val="0"/>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IndexLevel2">
    <w:name w:val="IndexLevel2"/>
    <w:qFormat/>
    <w:rsid w:val="00A0036B"/>
    <w:pPr>
      <w:spacing w:line="220" w:lineRule="atLeast"/>
      <w:ind w:left="360"/>
    </w:pPr>
    <w:rPr>
      <w:rFonts w:ascii="Times Roman" w:hAnsi="Times Roman" w:cs="NewBaskervilleStd-Roman"/>
      <w:color w:val="000000"/>
      <w:sz w:val="18"/>
      <w:szCs w:val="18"/>
      <w:lang w:eastAsia="en-CA"/>
    </w:rPr>
  </w:style>
  <w:style w:type="paragraph" w:customStyle="1" w:styleId="IndexLevel3">
    <w:name w:val="IndexLevel3"/>
    <w:qFormat/>
    <w:rsid w:val="00A0036B"/>
    <w:pPr>
      <w:spacing w:line="220" w:lineRule="atLeast"/>
      <w:ind w:left="720"/>
    </w:pPr>
    <w:rPr>
      <w:rFonts w:ascii="Times Roman" w:hAnsi="Times Roman" w:cs="NewBaskervilleStd-Roman"/>
      <w:color w:val="000000"/>
      <w:sz w:val="18"/>
      <w:szCs w:val="18"/>
      <w:lang w:eastAsia="en-CA"/>
    </w:rPr>
  </w:style>
  <w:style w:type="paragraph" w:customStyle="1" w:styleId="IndexTitle">
    <w:name w:val="IndexTitle"/>
    <w:qFormat/>
    <w:rsid w:val="00A0036B"/>
    <w:pPr>
      <w:spacing w:before="600" w:after="960" w:line="360" w:lineRule="atLeast"/>
      <w:jc w:val="center"/>
    </w:pPr>
    <w:rPr>
      <w:rFonts w:ascii="DogmaOT-Bold" w:hAnsi="DogmaOT-Bold" w:cs="DogmaOT-Bold"/>
      <w:b/>
      <w:bCs/>
      <w:caps/>
      <w:color w:val="000000"/>
      <w:sz w:val="32"/>
      <w:szCs w:val="32"/>
      <w:lang w:eastAsia="en-CA"/>
    </w:rPr>
  </w:style>
  <w:style w:type="paragraph" w:customStyle="1" w:styleId="ChapterIntro">
    <w:name w:val="ChapterIntro"/>
    <w:qFormat/>
    <w:rsid w:val="00A0036B"/>
    <w:pPr>
      <w:spacing w:after="60" w:line="360" w:lineRule="atLeast"/>
      <w:ind w:left="1440"/>
      <w:textAlignment w:val="baseline"/>
    </w:pPr>
    <w:rPr>
      <w:rFonts w:ascii="Times Roman" w:hAnsi="Times Roman" w:cs="NewBaskervilleStd-Roman"/>
      <w:color w:val="000000"/>
      <w:spacing w:val="1"/>
      <w:sz w:val="28"/>
      <w:szCs w:val="28"/>
      <w:lang w:eastAsia="en-CA"/>
    </w:rPr>
  </w:style>
  <w:style w:type="paragraph" w:customStyle="1" w:styleId="BoxCaption">
    <w:name w:val="BoxCaption"/>
    <w:next w:val="BoxBody"/>
    <w:qFormat/>
    <w:rsid w:val="00A0036B"/>
    <w:pPr>
      <w:spacing w:line="180" w:lineRule="atLeast"/>
    </w:pPr>
    <w:rPr>
      <w:rFonts w:ascii="FuturaPT-BookObl" w:hAnsi="FuturaPT-BookObl" w:cs="FuturaPT-BookObl"/>
      <w:i/>
      <w:iCs/>
      <w:color w:val="000000"/>
      <w:sz w:val="15"/>
      <w:szCs w:val="15"/>
      <w:lang w:eastAsia="en-CA"/>
    </w:rPr>
  </w:style>
  <w:style w:type="paragraph" w:customStyle="1" w:styleId="BoxBody">
    <w:name w:val="BoxBody"/>
    <w:qFormat/>
    <w:rsid w:val="00A0036B"/>
    <w:pPr>
      <w:widowControl w:val="0"/>
      <w:pBdr>
        <w:left w:val="single" w:sz="18" w:space="4" w:color="008000"/>
      </w:pBdr>
      <w:autoSpaceDE w:val="0"/>
      <w:autoSpaceDN w:val="0"/>
      <w:adjustRightInd w:val="0"/>
      <w:spacing w:before="120" w:after="120" w:line="240" w:lineRule="atLeast"/>
      <w:ind w:firstLine="360"/>
      <w:contextualSpacing/>
      <w:textAlignment w:val="center"/>
    </w:pPr>
    <w:rPr>
      <w:rFonts w:ascii="Arial" w:hAnsi="Arial" w:cs="FuturaPT-Book"/>
      <w:color w:val="000000"/>
      <w:sz w:val="17"/>
      <w:szCs w:val="17"/>
      <w:lang w:eastAsia="en-CA"/>
    </w:rPr>
  </w:style>
  <w:style w:type="paragraph" w:customStyle="1" w:styleId="BoxBodyFirst">
    <w:name w:val="BoxBodyFirst"/>
    <w:qFormat/>
    <w:rsid w:val="00A0036B"/>
    <w:pPr>
      <w:widowControl w:val="0"/>
      <w:pBdr>
        <w:left w:val="single" w:sz="18" w:space="4" w:color="008000"/>
      </w:pBdr>
      <w:autoSpaceDE w:val="0"/>
      <w:autoSpaceDN w:val="0"/>
      <w:adjustRightInd w:val="0"/>
      <w:spacing w:line="240" w:lineRule="atLeast"/>
      <w:textAlignment w:val="center"/>
    </w:pPr>
    <w:rPr>
      <w:rFonts w:ascii="FuturaPT-Book" w:hAnsi="FuturaPT-Book" w:cs="FuturaPT-Book"/>
      <w:color w:val="000000"/>
      <w:sz w:val="17"/>
      <w:szCs w:val="17"/>
      <w:lang w:eastAsia="en-CA"/>
    </w:rPr>
  </w:style>
  <w:style w:type="paragraph" w:customStyle="1" w:styleId="ChapterTitle">
    <w:name w:val="ChapterTitle"/>
    <w:qFormat/>
    <w:rsid w:val="00A0036B"/>
    <w:pPr>
      <w:keepLines/>
      <w:suppressAutoHyphens/>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BoxListBullet">
    <w:name w:val="BoxListBullet"/>
    <w:qFormat/>
    <w:rsid w:val="00A0036B"/>
    <w:pPr>
      <w:widowControl w:val="0"/>
      <w:numPr>
        <w:numId w:val="5"/>
      </w:numPr>
      <w:pBdr>
        <w:left w:val="single" w:sz="18" w:space="4" w:color="008000"/>
      </w:pBdr>
      <w:autoSpaceDE w:val="0"/>
      <w:autoSpaceDN w:val="0"/>
      <w:adjustRightInd w:val="0"/>
      <w:spacing w:before="120" w:line="240" w:lineRule="atLeast"/>
      <w:ind w:left="360"/>
      <w:textAlignment w:val="center"/>
    </w:pPr>
    <w:rPr>
      <w:rFonts w:ascii="Arial" w:hAnsi="Arial" w:cs="FuturaPT-Book"/>
      <w:color w:val="000000"/>
      <w:sz w:val="17"/>
      <w:szCs w:val="17"/>
      <w:lang w:eastAsia="en-CA"/>
    </w:rPr>
  </w:style>
  <w:style w:type="paragraph" w:customStyle="1" w:styleId="BoxCode">
    <w:name w:val="BoxCode"/>
    <w:qFormat/>
    <w:rsid w:val="00A0036B"/>
    <w:pPr>
      <w:widowControl w:val="0"/>
      <w:pBdr>
        <w:left w:val="single" w:sz="18" w:space="4" w:color="008000"/>
      </w:pBdr>
      <w:suppressAutoHyphens/>
      <w:autoSpaceDE w:val="0"/>
      <w:autoSpaceDN w:val="0"/>
      <w:adjustRightInd w:val="0"/>
      <w:spacing w:line="200" w:lineRule="atLeast"/>
      <w:contextualSpacing/>
      <w:textAlignment w:val="top"/>
    </w:pPr>
    <w:rPr>
      <w:rFonts w:ascii="Courier" w:hAnsi="Courier" w:cs="TheSansMonoCondensed-Plain"/>
      <w:color w:val="000000"/>
      <w:sz w:val="16"/>
      <w:szCs w:val="16"/>
      <w:lang w:eastAsia="en-CA"/>
    </w:rPr>
  </w:style>
  <w:style w:type="paragraph" w:customStyle="1" w:styleId="BoxListBody">
    <w:name w:val="BoxListBody"/>
    <w:qFormat/>
    <w:rsid w:val="00A0036B"/>
    <w:pPr>
      <w:widowControl w:val="0"/>
      <w:pBdr>
        <w:left w:val="single" w:sz="18" w:space="22" w:color="008000"/>
      </w:pBdr>
      <w:autoSpaceDE w:val="0"/>
      <w:autoSpaceDN w:val="0"/>
      <w:adjustRightInd w:val="0"/>
      <w:spacing w:after="120" w:line="240" w:lineRule="atLeast"/>
      <w:ind w:left="359"/>
      <w:textAlignment w:val="center"/>
    </w:pPr>
    <w:rPr>
      <w:rFonts w:ascii="Arial" w:hAnsi="Arial" w:cs="FuturaPT-Book"/>
      <w:color w:val="000000"/>
      <w:sz w:val="17"/>
      <w:szCs w:val="17"/>
      <w:lang w:eastAsia="en-CA"/>
    </w:rPr>
  </w:style>
  <w:style w:type="paragraph" w:customStyle="1" w:styleId="BoxListHead">
    <w:name w:val="BoxListHead"/>
    <w:qFormat/>
    <w:rsid w:val="00A0036B"/>
    <w:pPr>
      <w:keepNext/>
      <w:keepLines/>
      <w:widowControl w:val="0"/>
      <w:pBdr>
        <w:left w:val="single" w:sz="18" w:space="4" w:color="008000"/>
      </w:pBdr>
      <w:autoSpaceDE w:val="0"/>
      <w:autoSpaceDN w:val="0"/>
      <w:adjustRightInd w:val="0"/>
      <w:spacing w:before="120" w:line="240" w:lineRule="atLeast"/>
      <w:textAlignment w:val="center"/>
    </w:pPr>
    <w:rPr>
      <w:rFonts w:ascii="Arial" w:hAnsi="Arial" w:cs="FuturaPT-Heavy"/>
      <w:b/>
      <w:color w:val="000000"/>
      <w:spacing w:val="1"/>
      <w:sz w:val="17"/>
      <w:szCs w:val="17"/>
      <w:lang w:eastAsia="en-CA"/>
    </w:rPr>
  </w:style>
  <w:style w:type="character" w:customStyle="1" w:styleId="KeyCaps">
    <w:name w:val="KeyCaps"/>
    <w:uiPriority w:val="1"/>
    <w:qFormat/>
    <w:rsid w:val="00A0036B"/>
    <w:rPr>
      <w:rFonts w:cs="NewBaskervilleStd-Roman"/>
      <w:caps w:val="0"/>
      <w:smallCaps/>
      <w:color w:val="3366FF"/>
      <w:w w:val="100"/>
      <w:position w:val="0"/>
      <w:u w:val="none"/>
      <w:vertAlign w:val="baseline"/>
      <w:lang w:val="en-US"/>
    </w:rPr>
  </w:style>
  <w:style w:type="character" w:customStyle="1" w:styleId="wingdings">
    <w:name w:val="wingdings"/>
    <w:uiPriority w:val="1"/>
    <w:qFormat/>
    <w:rsid w:val="00A0036B"/>
    <w:rPr>
      <w:rFonts w:ascii="Wingdings2" w:hAnsi="Wingdings2" w:cs="Wingdings2"/>
      <w:color w:val="000000"/>
      <w:w w:val="100"/>
      <w:position w:val="0"/>
      <w:u w:val="none"/>
      <w:vertAlign w:val="baseline"/>
      <w:lang w:val="en-US"/>
    </w:rPr>
  </w:style>
  <w:style w:type="paragraph" w:customStyle="1" w:styleId="ListBody">
    <w:name w:val="ListBody"/>
    <w:qFormat/>
    <w:rsid w:val="00A0036B"/>
    <w:pPr>
      <w:widowControl w:val="0"/>
      <w:autoSpaceDE w:val="0"/>
      <w:autoSpaceDN w:val="0"/>
      <w:adjustRightInd w:val="0"/>
      <w:spacing w:before="80" w:after="120" w:line="240" w:lineRule="atLeast"/>
      <w:ind w:left="1800" w:firstLine="360"/>
      <w:textAlignment w:val="baseline"/>
    </w:pPr>
    <w:rPr>
      <w:rFonts w:ascii="Times Roman" w:hAnsi="Times Roman" w:cs="NewBaskervilleStd-Roman"/>
      <w:color w:val="000000"/>
      <w:lang w:eastAsia="en-CA"/>
    </w:rPr>
  </w:style>
  <w:style w:type="character" w:customStyle="1" w:styleId="LinkURL">
    <w:name w:val="LinkURL"/>
    <w:uiPriority w:val="1"/>
    <w:qFormat/>
    <w:rsid w:val="00A0036B"/>
    <w:rPr>
      <w:rFonts w:cs="NewBaskervilleStd-Italic"/>
      <w:i/>
      <w:iCs/>
      <w:color w:val="3366FF"/>
      <w:w w:val="100"/>
      <w:position w:val="0"/>
      <w:u w:val="none"/>
      <w:vertAlign w:val="baseline"/>
      <w:lang w:val="en-US"/>
    </w:rPr>
  </w:style>
  <w:style w:type="paragraph" w:customStyle="1" w:styleId="Note">
    <w:name w:val="Note"/>
    <w:qFormat/>
    <w:rsid w:val="00A0036B"/>
    <w:pPr>
      <w:widowControl w:val="0"/>
      <w:autoSpaceDE w:val="0"/>
      <w:autoSpaceDN w:val="0"/>
      <w:adjustRightInd w:val="0"/>
      <w:spacing w:before="240" w:after="240" w:line="240" w:lineRule="atLeast"/>
      <w:ind w:left="1152" w:hanging="1152"/>
      <w:textAlignment w:val="baseline"/>
    </w:pPr>
    <w:rPr>
      <w:rFonts w:ascii="Times Roman" w:hAnsi="Times Roman" w:cs="NewBaskervilleStd-Italic"/>
      <w:iCs/>
      <w:color w:val="000000"/>
      <w:lang w:eastAsia="en-CA"/>
    </w:rPr>
  </w:style>
  <w:style w:type="character" w:customStyle="1" w:styleId="bulletcharacter">
    <w:name w:val="bullet_character"/>
    <w:uiPriority w:val="99"/>
    <w:rsid w:val="00A0036B"/>
    <w:rPr>
      <w:rFonts w:ascii="Symbol" w:hAnsi="Symbol" w:cs="Symbol"/>
      <w:color w:val="000000"/>
    </w:rPr>
  </w:style>
  <w:style w:type="character" w:customStyle="1" w:styleId="Superscript">
    <w:name w:val="Superscript"/>
    <w:uiPriority w:val="1"/>
    <w:qFormat/>
    <w:rsid w:val="00A0036B"/>
    <w:rPr>
      <w:color w:val="3366FF"/>
      <w:vertAlign w:val="superscript"/>
    </w:rPr>
  </w:style>
  <w:style w:type="character" w:customStyle="1" w:styleId="SuperscriptItalic">
    <w:name w:val="SuperscriptItalic"/>
    <w:uiPriority w:val="1"/>
    <w:qFormat/>
    <w:rsid w:val="00A0036B"/>
    <w:rPr>
      <w:i/>
      <w:color w:val="3366FF"/>
      <w:vertAlign w:val="superscript"/>
    </w:rPr>
  </w:style>
  <w:style w:type="character" w:customStyle="1" w:styleId="Subscript">
    <w:name w:val="Subscript"/>
    <w:uiPriority w:val="1"/>
    <w:qFormat/>
    <w:rsid w:val="00A0036B"/>
    <w:rPr>
      <w:color w:val="3366FF"/>
      <w:vertAlign w:val="subscript"/>
    </w:rPr>
  </w:style>
  <w:style w:type="character" w:customStyle="1" w:styleId="SubscriptItalic">
    <w:name w:val="SubscriptItalic"/>
    <w:uiPriority w:val="1"/>
    <w:qFormat/>
    <w:rsid w:val="00A0036B"/>
    <w:rPr>
      <w:i/>
      <w:color w:val="3366FF"/>
      <w:vertAlign w:val="subscript"/>
    </w:rPr>
  </w:style>
  <w:style w:type="character" w:customStyle="1" w:styleId="Symbol">
    <w:name w:val="Symbol"/>
    <w:uiPriority w:val="1"/>
    <w:qFormat/>
    <w:rsid w:val="00A0036B"/>
    <w:rPr>
      <w:rFonts w:ascii="Symbol" w:hAnsi="Symbol"/>
    </w:rPr>
  </w:style>
  <w:style w:type="character" w:customStyle="1" w:styleId="Italic">
    <w:name w:val="Italic"/>
    <w:uiPriority w:val="1"/>
    <w:qFormat/>
    <w:rsid w:val="00A0036B"/>
    <w:rPr>
      <w:rFonts w:cs="NewBaskervilleStd-Italic"/>
      <w:i/>
      <w:iCs/>
      <w:color w:val="0000FF"/>
      <w:w w:val="100"/>
      <w:position w:val="0"/>
      <w:u w:val="none"/>
      <w:vertAlign w:val="baseline"/>
      <w:lang w:val="en-US"/>
    </w:rPr>
  </w:style>
  <w:style w:type="paragraph" w:customStyle="1" w:styleId="ListBullet">
    <w:name w:val="ListBullet"/>
    <w:qFormat/>
    <w:rsid w:val="00A0036B"/>
    <w:pPr>
      <w:widowControl w:val="0"/>
      <w:numPr>
        <w:numId w:val="3"/>
      </w:numPr>
      <w:tabs>
        <w:tab w:val="left" w:pos="1800"/>
      </w:tabs>
      <w:autoSpaceDE w:val="0"/>
      <w:autoSpaceDN w:val="0"/>
      <w:adjustRightInd w:val="0"/>
      <w:spacing w:before="180" w:line="240" w:lineRule="atLeast"/>
      <w:ind w:left="1800"/>
      <w:textAlignment w:val="top"/>
    </w:pPr>
    <w:rPr>
      <w:rFonts w:ascii="Times Roman" w:hAnsi="Times Roman" w:cs="NewBaskervilleStd-Roman"/>
      <w:color w:val="000000"/>
      <w:lang w:eastAsia="en-CA"/>
    </w:rPr>
  </w:style>
  <w:style w:type="paragraph" w:customStyle="1" w:styleId="ListCode">
    <w:name w:val="ListCode"/>
    <w:qFormat/>
    <w:rsid w:val="00A0036B"/>
    <w:pPr>
      <w:widowControl w:val="0"/>
      <w:pBdr>
        <w:left w:val="single" w:sz="4" w:space="4" w:color="auto"/>
      </w:pBdr>
      <w:suppressAutoHyphens/>
      <w:autoSpaceDE w:val="0"/>
      <w:autoSpaceDN w:val="0"/>
      <w:adjustRightInd w:val="0"/>
      <w:spacing w:line="210" w:lineRule="atLeast"/>
      <w:ind w:left="1800"/>
      <w:contextualSpacing/>
      <w:textAlignment w:val="baseline"/>
    </w:pPr>
    <w:rPr>
      <w:rFonts w:ascii="Courier" w:hAnsi="Courier" w:cs="TheSansMonoCondensed-Plain"/>
      <w:color w:val="000000"/>
      <w:sz w:val="17"/>
      <w:szCs w:val="17"/>
      <w:lang w:eastAsia="en-CA"/>
    </w:rPr>
  </w:style>
  <w:style w:type="paragraph" w:customStyle="1" w:styleId="ListHead">
    <w:name w:val="ListHead"/>
    <w:qFormat/>
    <w:rsid w:val="00A0036B"/>
    <w:pPr>
      <w:keepNext/>
      <w:keepLines/>
      <w:widowControl w:val="0"/>
      <w:suppressAutoHyphens/>
      <w:autoSpaceDE w:val="0"/>
      <w:autoSpaceDN w:val="0"/>
      <w:adjustRightInd w:val="0"/>
      <w:spacing w:before="120" w:line="240" w:lineRule="atLeast"/>
      <w:ind w:left="1440"/>
      <w:textAlignment w:val="baseline"/>
    </w:pPr>
    <w:rPr>
      <w:rFonts w:ascii="Times Roman" w:hAnsi="Times Roman" w:cs="NewBaskervilleStd-Bold"/>
      <w:b/>
      <w:bCs/>
      <w:color w:val="000000"/>
      <w:lang w:eastAsia="en-CA"/>
    </w:rPr>
  </w:style>
  <w:style w:type="paragraph" w:customStyle="1" w:styleId="ListNumber">
    <w:name w:val="ListNumber"/>
    <w:qFormat/>
    <w:rsid w:val="00A0036B"/>
    <w:pPr>
      <w:widowControl w:val="0"/>
      <w:numPr>
        <w:numId w:val="1"/>
      </w:numPr>
      <w:tabs>
        <w:tab w:val="left" w:pos="1800"/>
      </w:tabs>
      <w:autoSpaceDE w:val="0"/>
      <w:autoSpaceDN w:val="0"/>
      <w:adjustRightInd w:val="0"/>
      <w:spacing w:before="180" w:line="240" w:lineRule="atLeast"/>
      <w:ind w:left="1800"/>
      <w:textAlignment w:val="top"/>
    </w:pPr>
    <w:rPr>
      <w:rFonts w:ascii="Times Roman" w:hAnsi="Times Roman" w:cs="NewBaskervilleStd-Roman"/>
      <w:color w:val="000000"/>
      <w:lang w:eastAsia="en-CA"/>
    </w:rPr>
  </w:style>
  <w:style w:type="paragraph" w:customStyle="1" w:styleId="ListNumberSub">
    <w:name w:val="ListNumberSub"/>
    <w:qFormat/>
    <w:rsid w:val="00A0036B"/>
    <w:pPr>
      <w:widowControl w:val="0"/>
      <w:numPr>
        <w:numId w:val="2"/>
      </w:numPr>
      <w:tabs>
        <w:tab w:val="left" w:pos="1800"/>
      </w:tabs>
      <w:autoSpaceDE w:val="0"/>
      <w:autoSpaceDN w:val="0"/>
      <w:adjustRightInd w:val="0"/>
      <w:spacing w:before="60" w:line="240" w:lineRule="atLeast"/>
      <w:textAlignment w:val="top"/>
    </w:pPr>
    <w:rPr>
      <w:rFonts w:ascii="Times Roman" w:hAnsi="Times Roman" w:cs="NewBaskervilleStd-Roman"/>
      <w:color w:val="000000"/>
      <w:lang w:eastAsia="en-CA"/>
    </w:rPr>
  </w:style>
  <w:style w:type="paragraph" w:customStyle="1" w:styleId="GraphicSlug">
    <w:name w:val="GraphicSlug"/>
    <w:qFormat/>
    <w:rsid w:val="00A0036B"/>
    <w:pPr>
      <w:keepLines/>
      <w:widowControl w:val="0"/>
      <w:suppressAutoHyphens/>
      <w:autoSpaceDE w:val="0"/>
      <w:autoSpaceDN w:val="0"/>
      <w:adjustRightInd w:val="0"/>
      <w:spacing w:before="120" w:line="240" w:lineRule="atLeast"/>
      <w:ind w:left="1440"/>
      <w:textAlignment w:val="baseline"/>
    </w:pPr>
    <w:rPr>
      <w:rFonts w:ascii="Arial" w:hAnsi="Arial" w:cs="TimesNewRomanPSMT"/>
      <w:smallCaps/>
      <w:color w:val="A50F1E"/>
      <w:sz w:val="18"/>
      <w:szCs w:val="18"/>
      <w:lang w:eastAsia="en-CA"/>
    </w:rPr>
  </w:style>
  <w:style w:type="character" w:customStyle="1" w:styleId="AltText">
    <w:name w:val="AltText"/>
    <w:uiPriority w:val="1"/>
    <w:qFormat/>
    <w:rsid w:val="00A0036B"/>
    <w:rPr>
      <w:color w:val="008000"/>
    </w:rPr>
  </w:style>
  <w:style w:type="paragraph" w:customStyle="1" w:styleId="PartNumber">
    <w:name w:val="PartNumber"/>
    <w:qFormat/>
    <w:rsid w:val="00A0036B"/>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240"/>
      <w:szCs w:val="240"/>
      <w:lang w:eastAsia="en-CA"/>
    </w:rPr>
  </w:style>
  <w:style w:type="paragraph" w:customStyle="1" w:styleId="PartTitle">
    <w:name w:val="PartTitle"/>
    <w:qFormat/>
    <w:rsid w:val="00A0036B"/>
    <w:pPr>
      <w:keepLines/>
      <w:widowControl w:val="0"/>
      <w:suppressAutoHyphens/>
      <w:autoSpaceDE w:val="0"/>
      <w:autoSpaceDN w:val="0"/>
      <w:adjustRightInd w:val="0"/>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PartIntro">
    <w:name w:val="PartIntro"/>
    <w:qFormat/>
    <w:rsid w:val="00A0036B"/>
    <w:pPr>
      <w:widowControl w:val="0"/>
      <w:autoSpaceDE w:val="0"/>
      <w:autoSpaceDN w:val="0"/>
      <w:adjustRightInd w:val="0"/>
      <w:spacing w:after="60" w:line="360" w:lineRule="atLeast"/>
      <w:ind w:left="1440"/>
      <w:textAlignment w:val="baseline"/>
    </w:pPr>
    <w:rPr>
      <w:rFonts w:ascii="Times Roman" w:hAnsi="Times Roman" w:cs="NewBaskervilleStd-Roman"/>
      <w:color w:val="000000"/>
      <w:spacing w:val="1"/>
      <w:sz w:val="28"/>
      <w:szCs w:val="28"/>
      <w:lang w:eastAsia="en-CA"/>
    </w:rPr>
  </w:style>
  <w:style w:type="paragraph" w:customStyle="1" w:styleId="PartList">
    <w:name w:val="PartList"/>
    <w:qFormat/>
    <w:rsid w:val="00A0036B"/>
    <w:pPr>
      <w:widowControl w:val="0"/>
      <w:tabs>
        <w:tab w:val="left" w:pos="1800"/>
      </w:tabs>
      <w:autoSpaceDE w:val="0"/>
      <w:autoSpaceDN w:val="0"/>
      <w:adjustRightInd w:val="0"/>
      <w:spacing w:before="180" w:line="240" w:lineRule="atLeast"/>
      <w:ind w:left="1800" w:hanging="360"/>
      <w:textAlignment w:val="top"/>
    </w:pPr>
    <w:rPr>
      <w:rFonts w:ascii="Times Roman" w:hAnsi="Times Roman" w:cs="NewBaskervilleStd-Roman"/>
      <w:color w:val="000000"/>
      <w:lang w:eastAsia="en-CA"/>
    </w:rPr>
  </w:style>
  <w:style w:type="paragraph" w:customStyle="1" w:styleId="ChapterIntroList">
    <w:name w:val="ChapterIntroList"/>
    <w:qFormat/>
    <w:rsid w:val="00A0036B"/>
    <w:pPr>
      <w:widowControl w:val="0"/>
      <w:tabs>
        <w:tab w:val="left" w:pos="1800"/>
      </w:tabs>
      <w:autoSpaceDE w:val="0"/>
      <w:autoSpaceDN w:val="0"/>
      <w:adjustRightInd w:val="0"/>
      <w:spacing w:before="180" w:line="240" w:lineRule="atLeast"/>
      <w:ind w:left="1800" w:hanging="360"/>
      <w:textAlignment w:val="top"/>
    </w:pPr>
    <w:rPr>
      <w:rFonts w:ascii="Times Roman" w:hAnsi="Times Roman" w:cs="NewBaskervilleStd-Roman"/>
      <w:color w:val="000000"/>
      <w:lang w:eastAsia="en-CA"/>
    </w:rPr>
  </w:style>
  <w:style w:type="paragraph" w:customStyle="1" w:styleId="ChapterSubtitle">
    <w:name w:val="ChapterSubtitle"/>
    <w:rsid w:val="00A0036B"/>
    <w:pPr>
      <w:keepLines/>
      <w:widowControl w:val="0"/>
      <w:suppressAutoHyphens/>
      <w:autoSpaceDE w:val="0"/>
      <w:autoSpaceDN w:val="0"/>
      <w:adjustRightInd w:val="0"/>
      <w:spacing w:after="360" w:line="360" w:lineRule="atLeast"/>
      <w:ind w:left="1440"/>
      <w:jc w:val="center"/>
      <w:textAlignment w:val="baseline"/>
    </w:pPr>
    <w:rPr>
      <w:rFonts w:ascii="Arial" w:hAnsi="Arial" w:cs="DogmaOT-Bold"/>
      <w:b/>
      <w:bCs/>
      <w:color w:val="000000"/>
      <w:spacing w:val="48"/>
      <w:sz w:val="28"/>
      <w:szCs w:val="28"/>
      <w:lang w:eastAsia="en-CA"/>
    </w:rPr>
  </w:style>
  <w:style w:type="paragraph" w:customStyle="1" w:styleId="BodyContinued">
    <w:name w:val="BodyContinued"/>
    <w:qFormat/>
    <w:rsid w:val="00A0036B"/>
    <w:pPr>
      <w:widowControl w:val="0"/>
      <w:autoSpaceDE w:val="0"/>
      <w:autoSpaceDN w:val="0"/>
      <w:adjustRightInd w:val="0"/>
      <w:spacing w:before="120" w:after="120" w:line="240" w:lineRule="atLeast"/>
      <w:ind w:left="1440"/>
      <w:textAlignment w:val="baseline"/>
    </w:pPr>
    <w:rPr>
      <w:rFonts w:ascii="Times Roman" w:hAnsi="Times Roman" w:cs="NewBaskervilleStd-Roman"/>
      <w:color w:val="000000"/>
      <w:lang w:eastAsia="en-CA"/>
    </w:rPr>
  </w:style>
  <w:style w:type="paragraph" w:customStyle="1" w:styleId="BoxHeadA">
    <w:name w:val="BoxHeadA"/>
    <w:qFormat/>
    <w:rsid w:val="00A0036B"/>
    <w:pPr>
      <w:keepNext/>
      <w:keepLines/>
      <w:widowControl w:val="0"/>
      <w:pBdr>
        <w:left w:val="single" w:sz="18" w:space="4" w:color="008000"/>
      </w:pBdr>
      <w:suppressAutoHyphens/>
      <w:autoSpaceDE w:val="0"/>
      <w:autoSpaceDN w:val="0"/>
      <w:adjustRightInd w:val="0"/>
      <w:spacing w:before="80" w:after="80" w:line="300" w:lineRule="atLeast"/>
      <w:textAlignment w:val="baseline"/>
    </w:pPr>
    <w:rPr>
      <w:rFonts w:ascii="Arial" w:hAnsi="Arial" w:cs="DogmaOT-Bold"/>
      <w:b/>
      <w:bCs/>
      <w:caps/>
      <w:color w:val="000000"/>
      <w:spacing w:val="13"/>
      <w:sz w:val="18"/>
      <w:szCs w:val="18"/>
      <w:lang w:eastAsia="en-CA"/>
    </w:rPr>
  </w:style>
  <w:style w:type="paragraph" w:customStyle="1" w:styleId="BoxHeadB">
    <w:name w:val="BoxHeadB"/>
    <w:basedOn w:val="BoxHeadA"/>
    <w:qFormat/>
    <w:rsid w:val="00A0036B"/>
    <w:pPr>
      <w:spacing w:before="120"/>
    </w:pPr>
    <w:rPr>
      <w:i/>
      <w:iCs/>
      <w:caps w:val="0"/>
    </w:rPr>
  </w:style>
  <w:style w:type="paragraph" w:customStyle="1" w:styleId="BoxBodyContinued">
    <w:name w:val="BoxBodyContinued"/>
    <w:qFormat/>
    <w:rsid w:val="00A0036B"/>
    <w:pPr>
      <w:widowControl w:val="0"/>
      <w:pBdr>
        <w:left w:val="single" w:sz="18" w:space="4" w:color="008000"/>
      </w:pBdr>
      <w:autoSpaceDE w:val="0"/>
      <w:autoSpaceDN w:val="0"/>
      <w:adjustRightInd w:val="0"/>
      <w:spacing w:before="120" w:after="120" w:line="240" w:lineRule="atLeast"/>
      <w:textAlignment w:val="center"/>
    </w:pPr>
    <w:rPr>
      <w:rFonts w:ascii="Arial" w:hAnsi="Arial" w:cs="FuturaPT-Book"/>
      <w:color w:val="000000"/>
      <w:sz w:val="17"/>
      <w:szCs w:val="17"/>
      <w:lang w:eastAsia="en-CA"/>
    </w:rPr>
  </w:style>
  <w:style w:type="character" w:customStyle="1" w:styleId="Bold">
    <w:name w:val="Bold"/>
    <w:uiPriority w:val="1"/>
    <w:rsid w:val="00A0036B"/>
    <w:rPr>
      <w:b/>
      <w:bCs/>
      <w:color w:val="3366FF"/>
    </w:rPr>
  </w:style>
  <w:style w:type="paragraph" w:customStyle="1" w:styleId="RunInHead">
    <w:name w:val="RunInHead"/>
    <w:rsid w:val="00A0036B"/>
    <w:pPr>
      <w:widowControl w:val="0"/>
      <w:autoSpaceDE w:val="0"/>
      <w:autoSpaceDN w:val="0"/>
      <w:adjustRightInd w:val="0"/>
      <w:spacing w:before="120" w:line="240" w:lineRule="atLeast"/>
      <w:ind w:left="1440"/>
      <w:textAlignment w:val="baseline"/>
    </w:pPr>
    <w:rPr>
      <w:rFonts w:ascii="Times Roman" w:hAnsi="Times Roman" w:cs="NewBaskervilleStd-Roman"/>
      <w:b/>
      <w:color w:val="000000"/>
      <w:lang w:eastAsia="en-CA"/>
    </w:rPr>
  </w:style>
  <w:style w:type="paragraph" w:customStyle="1" w:styleId="RunInPara">
    <w:name w:val="RunInPara"/>
    <w:qFormat/>
    <w:rsid w:val="00A0036B"/>
    <w:pPr>
      <w:widowControl w:val="0"/>
      <w:autoSpaceDE w:val="0"/>
      <w:autoSpaceDN w:val="0"/>
      <w:adjustRightInd w:val="0"/>
      <w:spacing w:after="120" w:line="240" w:lineRule="atLeast"/>
      <w:ind w:left="1440"/>
      <w:textAlignment w:val="baseline"/>
    </w:pPr>
    <w:rPr>
      <w:rFonts w:ascii="Times Roman" w:hAnsi="Times Roman" w:cs="NewBaskervilleStd-Roman"/>
      <w:color w:val="000000"/>
      <w:lang w:eastAsia="en-CA"/>
    </w:rPr>
  </w:style>
  <w:style w:type="paragraph" w:customStyle="1" w:styleId="BoxRunInHead">
    <w:name w:val="BoxRunInHead"/>
    <w:rsid w:val="00A0036B"/>
    <w:pPr>
      <w:widowControl w:val="0"/>
      <w:pBdr>
        <w:left w:val="single" w:sz="18" w:space="4" w:color="008000"/>
      </w:pBdr>
      <w:autoSpaceDE w:val="0"/>
      <w:autoSpaceDN w:val="0"/>
      <w:adjustRightInd w:val="0"/>
      <w:spacing w:before="120" w:line="240" w:lineRule="atLeast"/>
      <w:textAlignment w:val="center"/>
    </w:pPr>
    <w:rPr>
      <w:rFonts w:ascii="Arial" w:hAnsi="Arial" w:cs="FuturaPT-Book"/>
      <w:b/>
      <w:color w:val="000000"/>
      <w:sz w:val="17"/>
      <w:szCs w:val="17"/>
      <w:lang w:eastAsia="en-CA"/>
    </w:rPr>
  </w:style>
  <w:style w:type="paragraph" w:customStyle="1" w:styleId="BoxRunInPara">
    <w:name w:val="BoxRunInPara"/>
    <w:qFormat/>
    <w:rsid w:val="00A0036B"/>
    <w:pPr>
      <w:widowControl w:val="0"/>
      <w:pBdr>
        <w:left w:val="single" w:sz="18" w:space="4" w:color="008000"/>
      </w:pBdr>
      <w:autoSpaceDE w:val="0"/>
      <w:autoSpaceDN w:val="0"/>
      <w:adjustRightInd w:val="0"/>
      <w:spacing w:after="120" w:line="240" w:lineRule="atLeast"/>
      <w:textAlignment w:val="center"/>
    </w:pPr>
    <w:rPr>
      <w:rFonts w:ascii="Arial" w:hAnsi="Arial" w:cs="FuturaPT-Book"/>
      <w:color w:val="000000"/>
      <w:sz w:val="17"/>
      <w:szCs w:val="17"/>
      <w:lang w:eastAsia="en-CA"/>
    </w:rPr>
  </w:style>
  <w:style w:type="paragraph" w:customStyle="1" w:styleId="BoxExtractPara">
    <w:name w:val="BoxExtractPara"/>
    <w:qFormat/>
    <w:rsid w:val="00A0036B"/>
    <w:pPr>
      <w:widowControl w:val="0"/>
      <w:pBdr>
        <w:left w:val="single" w:sz="18" w:space="31" w:color="008000"/>
      </w:pBdr>
      <w:autoSpaceDE w:val="0"/>
      <w:autoSpaceDN w:val="0"/>
      <w:adjustRightInd w:val="0"/>
      <w:spacing w:before="120" w:after="120" w:line="240" w:lineRule="atLeast"/>
      <w:ind w:left="547"/>
      <w:textAlignment w:val="center"/>
    </w:pPr>
    <w:rPr>
      <w:rFonts w:ascii="Arial" w:hAnsi="Arial" w:cs="FuturaPT-Book"/>
      <w:color w:val="000000"/>
      <w:sz w:val="17"/>
      <w:szCs w:val="17"/>
      <w:lang w:eastAsia="en-CA"/>
    </w:rPr>
  </w:style>
  <w:style w:type="character" w:customStyle="1" w:styleId="GraphicInline">
    <w:name w:val="GraphicInline"/>
    <w:uiPriority w:val="1"/>
    <w:qFormat/>
    <w:rsid w:val="00A0036B"/>
    <w:rPr>
      <w:color w:val="3366FF"/>
      <w:bdr w:val="none" w:sz="0" w:space="0" w:color="auto"/>
      <w:shd w:val="clear" w:color="auto" w:fill="99CC00"/>
    </w:rPr>
  </w:style>
  <w:style w:type="character" w:customStyle="1" w:styleId="KeyTerm">
    <w:name w:val="KeyTerm"/>
    <w:uiPriority w:val="1"/>
    <w:qFormat/>
    <w:rsid w:val="00A0036B"/>
    <w:rPr>
      <w:i/>
      <w:color w:val="3366FF"/>
      <w:bdr w:val="none" w:sz="0" w:space="0" w:color="auto"/>
      <w:shd w:val="clear" w:color="auto" w:fill="D9D9D9"/>
    </w:rPr>
  </w:style>
  <w:style w:type="character" w:customStyle="1" w:styleId="DigitalOnly">
    <w:name w:val="DigitalOnly"/>
    <w:uiPriority w:val="1"/>
    <w:qFormat/>
    <w:rsid w:val="00A0036B"/>
    <w:rPr>
      <w:color w:val="3366FF"/>
      <w:bdr w:val="single" w:sz="4" w:space="0" w:color="3366FF"/>
    </w:rPr>
  </w:style>
  <w:style w:type="character" w:customStyle="1" w:styleId="PrintOnly">
    <w:name w:val="PrintOnly"/>
    <w:uiPriority w:val="1"/>
    <w:qFormat/>
    <w:rsid w:val="00A0036B"/>
    <w:rPr>
      <w:color w:val="3366FF"/>
      <w:bdr w:val="single" w:sz="4" w:space="0" w:color="FF0000"/>
    </w:rPr>
  </w:style>
  <w:style w:type="character" w:customStyle="1" w:styleId="LinkEmail">
    <w:name w:val="LinkEmail"/>
    <w:basedOn w:val="LinkURL"/>
    <w:uiPriority w:val="1"/>
    <w:qFormat/>
    <w:rsid w:val="00A0036B"/>
    <w:rPr>
      <w:rFonts w:cs="NewBaskervilleStd-Italic"/>
      <w:b w:val="0"/>
      <w:bCs w:val="0"/>
      <w:i/>
      <w:iCs w:val="0"/>
      <w:color w:val="3366FF"/>
      <w:w w:val="100"/>
      <w:position w:val="0"/>
      <w:u w:val="none"/>
      <w:vertAlign w:val="baseline"/>
      <w:lang w:val="en-US"/>
    </w:rPr>
  </w:style>
  <w:style w:type="character" w:customStyle="1" w:styleId="LinkTwitter">
    <w:name w:val="LinkTwitter"/>
    <w:basedOn w:val="LinkEmail"/>
    <w:uiPriority w:val="1"/>
    <w:qFormat/>
    <w:rsid w:val="00A0036B"/>
    <w:rPr>
      <w:rFonts w:cs="NewBaskervilleStd-Italic"/>
      <w:b w:val="0"/>
      <w:bCs w:val="0"/>
      <w:i w:val="0"/>
      <w:iCs w:val="0"/>
      <w:color w:val="3366FF"/>
      <w:w w:val="100"/>
      <w:position w:val="0"/>
      <w:u w:val="none"/>
      <w:vertAlign w:val="baseline"/>
      <w:lang w:val="en-US"/>
    </w:rPr>
  </w:style>
  <w:style w:type="character" w:customStyle="1" w:styleId="Highlight">
    <w:name w:val="Highlight"/>
    <w:uiPriority w:val="1"/>
    <w:qFormat/>
    <w:rsid w:val="00A0036B"/>
    <w:rPr>
      <w:color w:val="3366FF"/>
      <w:bdr w:val="none" w:sz="0" w:space="0" w:color="auto"/>
      <w:shd w:val="clear" w:color="auto" w:fill="FFFF00"/>
    </w:rPr>
  </w:style>
  <w:style w:type="character" w:customStyle="1" w:styleId="FootnoteReference">
    <w:name w:val="FootnoteReference"/>
    <w:uiPriority w:val="1"/>
    <w:qFormat/>
    <w:rsid w:val="00A0036B"/>
    <w:rPr>
      <w:color w:val="3366FF"/>
      <w:vertAlign w:val="superscript"/>
    </w:rPr>
  </w:style>
  <w:style w:type="paragraph" w:customStyle="1" w:styleId="Footnote">
    <w:name w:val="Footnote"/>
    <w:qFormat/>
    <w:rsid w:val="00A0036B"/>
    <w:pPr>
      <w:widowControl w:val="0"/>
      <w:pBdr>
        <w:top w:val="single" w:sz="4" w:space="1" w:color="000000" w:themeColor="text1"/>
        <w:bottom w:val="single" w:sz="4" w:space="1" w:color="000000" w:themeColor="text1"/>
      </w:pBdr>
      <w:autoSpaceDE w:val="0"/>
      <w:autoSpaceDN w:val="0"/>
      <w:adjustRightInd w:val="0"/>
      <w:spacing w:before="120" w:after="120" w:line="240" w:lineRule="atLeast"/>
      <w:ind w:left="1440"/>
      <w:textAlignment w:val="baseline"/>
    </w:pPr>
    <w:rPr>
      <w:rFonts w:ascii="Arial" w:hAnsi="Arial" w:cs="NewBaskervilleStd-Roman"/>
      <w:color w:val="000000"/>
      <w:sz w:val="16"/>
      <w:lang w:eastAsia="en-CA"/>
    </w:rPr>
  </w:style>
  <w:style w:type="character" w:customStyle="1" w:styleId="FootnoteRef">
    <w:name w:val="FootnoteRef"/>
    <w:basedOn w:val="FootnoteReference"/>
    <w:uiPriority w:val="1"/>
    <w:qFormat/>
    <w:rsid w:val="00A0036B"/>
    <w:rPr>
      <w:color w:val="3366FF"/>
      <w:vertAlign w:val="superscript"/>
    </w:rPr>
  </w:style>
  <w:style w:type="character" w:customStyle="1" w:styleId="EndnoteReference">
    <w:name w:val="EndnoteReference"/>
    <w:basedOn w:val="FootnoteReference"/>
    <w:uiPriority w:val="1"/>
    <w:qFormat/>
    <w:rsid w:val="00A0036B"/>
    <w:rPr>
      <w:color w:val="3366FF"/>
      <w:vertAlign w:val="superscript"/>
    </w:rPr>
  </w:style>
  <w:style w:type="paragraph" w:customStyle="1" w:styleId="QuotePara">
    <w:name w:val="QuotePara"/>
    <w:qFormat/>
    <w:rsid w:val="00A0036B"/>
    <w:pPr>
      <w:widowControl w:val="0"/>
      <w:autoSpaceDE w:val="0"/>
      <w:autoSpaceDN w:val="0"/>
      <w:adjustRightInd w:val="0"/>
      <w:spacing w:before="120" w:after="120" w:line="240" w:lineRule="atLeast"/>
      <w:ind w:left="2160"/>
      <w:textAlignment w:val="baseline"/>
    </w:pPr>
    <w:rPr>
      <w:rFonts w:ascii="Times Roman" w:hAnsi="Times Roman" w:cs="NewBaskervilleStd-Roman"/>
      <w:color w:val="000000"/>
      <w:lang w:eastAsia="en-CA"/>
    </w:rPr>
  </w:style>
  <w:style w:type="paragraph" w:customStyle="1" w:styleId="QuoteSource">
    <w:name w:val="QuoteSource"/>
    <w:basedOn w:val="QuotePara"/>
    <w:qFormat/>
    <w:rsid w:val="00A0036B"/>
    <w:pPr>
      <w:spacing w:after="240"/>
      <w:jc w:val="right"/>
    </w:pPr>
  </w:style>
  <w:style w:type="character" w:customStyle="1" w:styleId="Caps">
    <w:name w:val="Caps"/>
    <w:uiPriority w:val="1"/>
    <w:qFormat/>
    <w:rsid w:val="00A0036B"/>
    <w:rPr>
      <w:caps/>
      <w:smallCaps w:val="0"/>
      <w:color w:val="3366FF"/>
    </w:rPr>
  </w:style>
  <w:style w:type="character" w:customStyle="1" w:styleId="SmallCaps">
    <w:name w:val="SmallCaps"/>
    <w:uiPriority w:val="1"/>
    <w:qFormat/>
    <w:rsid w:val="00A0036B"/>
    <w:rPr>
      <w:caps w:val="0"/>
      <w:smallCaps/>
      <w:color w:val="3366FF"/>
    </w:rPr>
  </w:style>
  <w:style w:type="character" w:customStyle="1" w:styleId="SmallCapsBold">
    <w:name w:val="SmallCapsBold"/>
    <w:basedOn w:val="SmallCaps"/>
    <w:uiPriority w:val="1"/>
    <w:qFormat/>
    <w:rsid w:val="00A0036B"/>
    <w:rPr>
      <w:b/>
      <w:bCs/>
      <w:caps w:val="0"/>
      <w:smallCaps/>
      <w:color w:val="3366FF"/>
    </w:rPr>
  </w:style>
  <w:style w:type="character" w:customStyle="1" w:styleId="SmallCapsBoldItalic">
    <w:name w:val="SmallCapsBoldItalic"/>
    <w:basedOn w:val="SmallCapsBold"/>
    <w:uiPriority w:val="1"/>
    <w:qFormat/>
    <w:rsid w:val="00A0036B"/>
    <w:rPr>
      <w:b/>
      <w:bCs/>
      <w:i/>
      <w:iCs/>
      <w:caps w:val="0"/>
      <w:smallCaps/>
      <w:color w:val="3366FF"/>
    </w:rPr>
  </w:style>
  <w:style w:type="character" w:customStyle="1" w:styleId="SmallCapsItalic">
    <w:name w:val="SmallCapsItalic"/>
    <w:basedOn w:val="SmallCaps"/>
    <w:uiPriority w:val="1"/>
    <w:qFormat/>
    <w:rsid w:val="00A0036B"/>
    <w:rPr>
      <w:i/>
      <w:iCs/>
      <w:caps w:val="0"/>
      <w:smallCaps/>
      <w:color w:val="3366FF"/>
    </w:rPr>
  </w:style>
  <w:style w:type="character" w:customStyle="1" w:styleId="NSSymbol">
    <w:name w:val="NSSymbol"/>
    <w:uiPriority w:val="1"/>
    <w:qFormat/>
    <w:rsid w:val="00A0036B"/>
    <w:rPr>
      <w:color w:val="3366FF"/>
    </w:rPr>
  </w:style>
  <w:style w:type="table" w:styleId="TableGrid">
    <w:name w:val="Table Grid"/>
    <w:basedOn w:val="TableNormal"/>
    <w:uiPriority w:val="59"/>
    <w:rsid w:val="00A003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Sub">
    <w:name w:val="TableHeaderSub"/>
    <w:qFormat/>
    <w:rsid w:val="00A0036B"/>
    <w:pPr>
      <w:keepLines/>
      <w:widowControl w:val="0"/>
      <w:suppressAutoHyphens/>
      <w:autoSpaceDE w:val="0"/>
      <w:autoSpaceDN w:val="0"/>
      <w:adjustRightInd w:val="0"/>
      <w:spacing w:line="240" w:lineRule="atLeast"/>
      <w:textAlignment w:val="baseline"/>
    </w:pPr>
    <w:rPr>
      <w:rFonts w:ascii="Arial" w:hAnsi="Arial" w:cs="FuturaPT-Heavy"/>
      <w:color w:val="000000"/>
      <w:sz w:val="18"/>
      <w:szCs w:val="18"/>
      <w:lang w:eastAsia="en-CA"/>
    </w:rPr>
  </w:style>
  <w:style w:type="paragraph" w:customStyle="1" w:styleId="TableFootnote">
    <w:name w:val="TableFootnote"/>
    <w:qFormat/>
    <w:rsid w:val="00A0036B"/>
    <w:pPr>
      <w:keepLines/>
      <w:widowControl w:val="0"/>
      <w:autoSpaceDE w:val="0"/>
      <w:autoSpaceDN w:val="0"/>
      <w:adjustRightInd w:val="0"/>
      <w:spacing w:line="190" w:lineRule="atLeast"/>
      <w:textAlignment w:val="baseline"/>
    </w:pPr>
    <w:rPr>
      <w:rFonts w:ascii="Arial" w:hAnsi="Arial" w:cs="FuturaPT-Book"/>
      <w:color w:val="000000"/>
      <w:sz w:val="16"/>
      <w:szCs w:val="17"/>
      <w:lang w:eastAsia="en-CA"/>
    </w:rPr>
  </w:style>
  <w:style w:type="paragraph" w:customStyle="1" w:styleId="TableListBulleted">
    <w:name w:val="TableListBulleted"/>
    <w:qFormat/>
    <w:rsid w:val="00A0036B"/>
    <w:pPr>
      <w:keepLines/>
      <w:widowControl w:val="0"/>
      <w:numPr>
        <w:numId w:val="7"/>
      </w:numPr>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TableListNumbered">
    <w:name w:val="TableListNumbered"/>
    <w:qFormat/>
    <w:rsid w:val="00A0036B"/>
    <w:pPr>
      <w:keepLines/>
      <w:widowControl w:val="0"/>
      <w:numPr>
        <w:numId w:val="8"/>
      </w:numPr>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TableListPlain">
    <w:name w:val="TableListPlain"/>
    <w:qFormat/>
    <w:rsid w:val="00A0036B"/>
    <w:pPr>
      <w:keepLines/>
      <w:widowControl w:val="0"/>
      <w:autoSpaceDE w:val="0"/>
      <w:autoSpaceDN w:val="0"/>
      <w:adjustRightInd w:val="0"/>
      <w:spacing w:line="190" w:lineRule="atLeast"/>
      <w:ind w:left="360"/>
      <w:textAlignment w:val="baseline"/>
    </w:pPr>
    <w:rPr>
      <w:rFonts w:ascii="Arial" w:hAnsi="Arial" w:cs="FuturaPT-Book"/>
      <w:color w:val="000000"/>
      <w:sz w:val="17"/>
      <w:szCs w:val="17"/>
      <w:lang w:eastAsia="en-CA"/>
    </w:rPr>
  </w:style>
  <w:style w:type="paragraph" w:customStyle="1" w:styleId="ExtractPara">
    <w:name w:val="ExtractPara"/>
    <w:basedOn w:val="QuotePara"/>
    <w:qFormat/>
    <w:rsid w:val="00A0036B"/>
    <w:rPr>
      <w:sz w:val="18"/>
      <w:szCs w:val="18"/>
    </w:rPr>
  </w:style>
  <w:style w:type="paragraph" w:customStyle="1" w:styleId="ExtractSource">
    <w:name w:val="ExtractSource"/>
    <w:basedOn w:val="ExtractPara"/>
    <w:qFormat/>
    <w:rsid w:val="00A0036B"/>
    <w:pPr>
      <w:jc w:val="right"/>
    </w:pPr>
  </w:style>
  <w:style w:type="paragraph" w:customStyle="1" w:styleId="ExtractParaContinued">
    <w:name w:val="ExtractParaContinued"/>
    <w:basedOn w:val="ExtractPara"/>
    <w:qFormat/>
    <w:rsid w:val="00A0036B"/>
    <w:pPr>
      <w:spacing w:before="0"/>
      <w:ind w:firstLine="360"/>
    </w:pPr>
  </w:style>
  <w:style w:type="paragraph" w:customStyle="1" w:styleId="AppendixNumber">
    <w:name w:val="AppendixNumber"/>
    <w:qFormat/>
    <w:rsid w:val="00A0036B"/>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240"/>
      <w:szCs w:val="240"/>
      <w:lang w:eastAsia="en-CA"/>
    </w:rPr>
  </w:style>
  <w:style w:type="paragraph" w:customStyle="1" w:styleId="AppendixTitle">
    <w:name w:val="AppendixTitle"/>
    <w:qFormat/>
    <w:rsid w:val="00A0036B"/>
    <w:pPr>
      <w:keepLines/>
      <w:widowControl w:val="0"/>
      <w:suppressAutoHyphens/>
      <w:autoSpaceDE w:val="0"/>
      <w:autoSpaceDN w:val="0"/>
      <w:adjustRightInd w:val="0"/>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BackmatterTitle">
    <w:name w:val="BackmatterTitle"/>
    <w:qFormat/>
    <w:rsid w:val="00A0036B"/>
    <w:pPr>
      <w:keepLines/>
      <w:widowControl w:val="0"/>
      <w:suppressAutoHyphens/>
      <w:autoSpaceDE w:val="0"/>
      <w:autoSpaceDN w:val="0"/>
      <w:adjustRightInd w:val="0"/>
      <w:spacing w:before="600" w:after="600" w:line="360" w:lineRule="atLeast"/>
      <w:ind w:left="360"/>
      <w:textAlignment w:val="baseline"/>
    </w:pPr>
    <w:rPr>
      <w:rFonts w:ascii="Arial" w:hAnsi="Arial" w:cs="DogmaOT-Bold"/>
      <w:b/>
      <w:bCs/>
      <w:caps/>
      <w:color w:val="000000"/>
      <w:spacing w:val="48"/>
      <w:sz w:val="32"/>
      <w:szCs w:val="32"/>
      <w:lang w:eastAsia="en-CA"/>
    </w:rPr>
  </w:style>
  <w:style w:type="paragraph" w:customStyle="1" w:styleId="GlossaryTerm">
    <w:name w:val="GlossaryTerm"/>
    <w:qFormat/>
    <w:rsid w:val="00A0036B"/>
    <w:pPr>
      <w:widowControl w:val="0"/>
      <w:autoSpaceDE w:val="0"/>
      <w:autoSpaceDN w:val="0"/>
      <w:adjustRightInd w:val="0"/>
      <w:spacing w:line="240" w:lineRule="atLeast"/>
      <w:ind w:left="360"/>
      <w:textAlignment w:val="baseline"/>
    </w:pPr>
    <w:rPr>
      <w:rFonts w:ascii="Times Roman" w:hAnsi="Times Roman" w:cs="NewBaskervilleStd-Roman"/>
      <w:b/>
      <w:bCs/>
      <w:color w:val="000000"/>
      <w:u w:val="single"/>
      <w:lang w:eastAsia="en-CA"/>
    </w:rPr>
  </w:style>
  <w:style w:type="paragraph" w:customStyle="1" w:styleId="GlossaryDefinition">
    <w:name w:val="GlossaryDefinition"/>
    <w:qFormat/>
    <w:rsid w:val="00A0036B"/>
    <w:pPr>
      <w:widowControl w:val="0"/>
      <w:autoSpaceDE w:val="0"/>
      <w:autoSpaceDN w:val="0"/>
      <w:adjustRightInd w:val="0"/>
      <w:spacing w:after="120" w:line="240" w:lineRule="atLeast"/>
      <w:ind w:left="360"/>
      <w:textAlignment w:val="baseline"/>
    </w:pPr>
    <w:rPr>
      <w:rFonts w:ascii="Times Roman" w:hAnsi="Times Roman" w:cs="NewBaskervilleStd-Roman"/>
      <w:color w:val="000000"/>
      <w:lang w:eastAsia="en-CA"/>
    </w:rPr>
  </w:style>
  <w:style w:type="paragraph" w:customStyle="1" w:styleId="EndnoteEntry">
    <w:name w:val="EndnoteEntry"/>
    <w:qFormat/>
    <w:rsid w:val="00A0036B"/>
    <w:pPr>
      <w:widowControl w:val="0"/>
      <w:autoSpaceDE w:val="0"/>
      <w:autoSpaceDN w:val="0"/>
      <w:adjustRightInd w:val="0"/>
      <w:spacing w:after="120" w:line="240" w:lineRule="atLeast"/>
      <w:ind w:left="360"/>
      <w:textAlignment w:val="baseline"/>
    </w:pPr>
    <w:rPr>
      <w:rFonts w:ascii="Times Roman" w:hAnsi="Times Roman" w:cs="NewBaskervilleStd-Roman"/>
      <w:color w:val="000000"/>
      <w:lang w:eastAsia="en-CA"/>
    </w:rPr>
  </w:style>
  <w:style w:type="character" w:customStyle="1" w:styleId="EndnoteRef">
    <w:name w:val="EndnoteRef"/>
    <w:basedOn w:val="EndnoteReference"/>
    <w:uiPriority w:val="1"/>
    <w:qFormat/>
    <w:rsid w:val="00A0036B"/>
    <w:rPr>
      <w:color w:val="3366FF"/>
      <w:vertAlign w:val="superscript"/>
    </w:rPr>
  </w:style>
  <w:style w:type="paragraph" w:customStyle="1" w:styleId="Reference">
    <w:name w:val="Reference"/>
    <w:qFormat/>
    <w:rsid w:val="00A0036B"/>
    <w:pPr>
      <w:widowControl w:val="0"/>
      <w:autoSpaceDE w:val="0"/>
      <w:autoSpaceDN w:val="0"/>
      <w:adjustRightInd w:val="0"/>
      <w:spacing w:after="120" w:line="240" w:lineRule="atLeast"/>
      <w:ind w:left="360" w:hanging="360"/>
      <w:textAlignment w:val="baseline"/>
    </w:pPr>
    <w:rPr>
      <w:rFonts w:ascii="Times Roman" w:hAnsi="Times Roman" w:cs="NewBaskervilleStd-Roman"/>
      <w:color w:val="000000"/>
      <w:lang w:eastAsia="en-CA"/>
    </w:rPr>
  </w:style>
  <w:style w:type="paragraph" w:customStyle="1" w:styleId="HeadProject">
    <w:name w:val="HeadProject"/>
    <w:qFormat/>
    <w:rsid w:val="00A0036B"/>
    <w:pPr>
      <w:keepNext/>
      <w:keepLines/>
      <w:widowControl w:val="0"/>
      <w:shd w:val="clear" w:color="auto" w:fill="000000"/>
      <w:tabs>
        <w:tab w:val="right" w:pos="1200"/>
        <w:tab w:val="left" w:pos="1440"/>
      </w:tabs>
      <w:suppressAutoHyphens/>
      <w:autoSpaceDE w:val="0"/>
      <w:autoSpaceDN w:val="0"/>
      <w:adjustRightInd w:val="0"/>
      <w:spacing w:before="420" w:after="120" w:line="300" w:lineRule="atLeast"/>
      <w:ind w:left="360"/>
      <w:textAlignment w:val="baseline"/>
    </w:pPr>
    <w:rPr>
      <w:rFonts w:ascii="Arial" w:hAnsi="Arial" w:cs="FuturaPT-Bold"/>
      <w:b/>
      <w:bCs/>
      <w:color w:val="FFFFFF" w:themeColor="background1"/>
      <w:sz w:val="24"/>
      <w:szCs w:val="24"/>
      <w:lang w:eastAsia="en-CA"/>
    </w:rPr>
  </w:style>
  <w:style w:type="character" w:customStyle="1" w:styleId="LiteralGray">
    <w:name w:val="LiteralGray"/>
    <w:uiPriority w:val="1"/>
    <w:qFormat/>
    <w:rsid w:val="00A0036B"/>
    <w:rPr>
      <w:rFonts w:ascii="Courier" w:hAnsi="Courier"/>
      <w:color w:val="A6A6A6" w:themeColor="background1" w:themeShade="A6"/>
    </w:rPr>
  </w:style>
  <w:style w:type="character" w:customStyle="1" w:styleId="PyBracket">
    <w:name w:val="PyBracket"/>
    <w:uiPriority w:val="1"/>
    <w:qFormat/>
    <w:rsid w:val="00A0036B"/>
    <w:rPr>
      <w:rFonts w:ascii="Courier" w:hAnsi="Courier" w:cs="TheSansMonoCondensed-Plain"/>
      <w:color w:val="B12735"/>
      <w:spacing w:val="0"/>
      <w:w w:val="100"/>
      <w:position w:val="0"/>
      <w:sz w:val="17"/>
      <w:szCs w:val="17"/>
      <w:u w:val="none"/>
      <w:vertAlign w:val="baseline"/>
      <w:lang w:val="en-US"/>
    </w:rPr>
  </w:style>
  <w:style w:type="character" w:customStyle="1" w:styleId="PyFunction">
    <w:name w:val="PyFunction"/>
    <w:basedOn w:val="PyBracket"/>
    <w:uiPriority w:val="1"/>
    <w:qFormat/>
    <w:rsid w:val="00A0036B"/>
    <w:rPr>
      <w:rFonts w:ascii="Courier" w:hAnsi="Courier" w:cs="TheSansMonoCondensed-Plain"/>
      <w:color w:val="5F497A" w:themeColor="accent4" w:themeShade="BF"/>
      <w:spacing w:val="0"/>
      <w:w w:val="100"/>
      <w:position w:val="0"/>
      <w:sz w:val="17"/>
      <w:szCs w:val="17"/>
      <w:u w:val="none"/>
      <w:vertAlign w:val="baseline"/>
      <w:lang w:val="en-US"/>
    </w:rPr>
  </w:style>
  <w:style w:type="character" w:customStyle="1" w:styleId="PyVariable">
    <w:name w:val="PyVariable"/>
    <w:basedOn w:val="PyBracket"/>
    <w:uiPriority w:val="1"/>
    <w:qFormat/>
    <w:rsid w:val="00A0036B"/>
    <w:rPr>
      <w:rFonts w:ascii="Courier" w:hAnsi="Courier" w:cs="TheSansMonoCondensed-Plain"/>
      <w:color w:val="008000"/>
      <w:spacing w:val="0"/>
      <w:w w:val="100"/>
      <w:position w:val="0"/>
      <w:sz w:val="17"/>
      <w:szCs w:val="17"/>
      <w:u w:val="none"/>
      <w:vertAlign w:val="baseline"/>
      <w:lang w:val="en-US"/>
    </w:rPr>
  </w:style>
  <w:style w:type="paragraph" w:customStyle="1" w:styleId="BookHalfTitle">
    <w:name w:val="BookHalfTitle"/>
    <w:basedOn w:val="BackmatterTitle"/>
    <w:qFormat/>
    <w:rsid w:val="00A0036B"/>
  </w:style>
  <w:style w:type="character" w:styleId="BookTitle">
    <w:name w:val="Book Title"/>
    <w:basedOn w:val="DefaultParagraphFont"/>
    <w:uiPriority w:val="33"/>
    <w:qFormat/>
    <w:rsid w:val="00A0036B"/>
    <w:rPr>
      <w:b/>
      <w:bCs/>
      <w:smallCaps/>
      <w:spacing w:val="5"/>
    </w:rPr>
  </w:style>
  <w:style w:type="paragraph" w:customStyle="1" w:styleId="BookTitle0">
    <w:name w:val="BookTitle"/>
    <w:qFormat/>
    <w:rsid w:val="00A0036B"/>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120"/>
      <w:szCs w:val="240"/>
      <w:lang w:eastAsia="en-CA"/>
    </w:rPr>
  </w:style>
  <w:style w:type="paragraph" w:customStyle="1" w:styleId="BookSubtitle">
    <w:name w:val="BookSubtitle"/>
    <w:basedOn w:val="ChapterSubtitle"/>
    <w:qFormat/>
    <w:rsid w:val="00A0036B"/>
  </w:style>
  <w:style w:type="paragraph" w:customStyle="1" w:styleId="BookEdition">
    <w:name w:val="BookEdition"/>
    <w:basedOn w:val="BookSubtitle"/>
    <w:qFormat/>
    <w:rsid w:val="00A0036B"/>
    <w:rPr>
      <w:b w:val="0"/>
      <w:bCs w:val="0"/>
      <w:i/>
      <w:iCs/>
      <w:sz w:val="24"/>
      <w:szCs w:val="24"/>
    </w:rPr>
  </w:style>
  <w:style w:type="paragraph" w:customStyle="1" w:styleId="BookAuthor">
    <w:name w:val="BookAuthor"/>
    <w:basedOn w:val="BookEdition"/>
    <w:qFormat/>
    <w:rsid w:val="00A0036B"/>
    <w:rPr>
      <w:i w:val="0"/>
      <w:iCs w:val="0"/>
      <w:smallCaps/>
    </w:rPr>
  </w:style>
  <w:style w:type="paragraph" w:customStyle="1" w:styleId="BookPublisher">
    <w:name w:val="BookPublisher"/>
    <w:basedOn w:val="BookAuthor"/>
    <w:qFormat/>
    <w:rsid w:val="00A0036B"/>
    <w:rPr>
      <w:i/>
      <w:iCs/>
      <w:smallCaps w:val="0"/>
      <w:sz w:val="20"/>
      <w:szCs w:val="20"/>
    </w:rPr>
  </w:style>
  <w:style w:type="paragraph" w:customStyle="1" w:styleId="Copyright">
    <w:name w:val="Copyright"/>
    <w:qFormat/>
    <w:rsid w:val="00A0036B"/>
    <w:pPr>
      <w:widowControl w:val="0"/>
      <w:autoSpaceDE w:val="0"/>
      <w:autoSpaceDN w:val="0"/>
      <w:adjustRightInd w:val="0"/>
      <w:spacing w:line="240" w:lineRule="atLeast"/>
      <w:textAlignment w:val="baseline"/>
    </w:pPr>
    <w:rPr>
      <w:rFonts w:ascii="NewBaskervilleStd-Roman" w:hAnsi="NewBaskervilleStd-Roman" w:cs="NewBaskervilleStd-Roman"/>
      <w:color w:val="000000"/>
      <w:sz w:val="16"/>
      <w:szCs w:val="18"/>
      <w:lang w:eastAsia="en-CA"/>
    </w:rPr>
  </w:style>
  <w:style w:type="paragraph" w:customStyle="1" w:styleId="CopyrightLOC">
    <w:name w:val="CopyrightLOC"/>
    <w:basedOn w:val="Copyright"/>
    <w:qFormat/>
    <w:rsid w:val="00A0036B"/>
  </w:style>
  <w:style w:type="paragraph" w:customStyle="1" w:styleId="CopyrightHead">
    <w:name w:val="CopyrightHead"/>
    <w:basedOn w:val="CopyrightLOC"/>
    <w:qFormat/>
    <w:rsid w:val="00A0036B"/>
    <w:pPr>
      <w:jc w:val="center"/>
    </w:pPr>
    <w:rPr>
      <w:b/>
    </w:rPr>
  </w:style>
  <w:style w:type="paragraph" w:customStyle="1" w:styleId="Dedication">
    <w:name w:val="Dedication"/>
    <w:basedOn w:val="BookPublisher"/>
    <w:qFormat/>
    <w:rsid w:val="00A0036B"/>
  </w:style>
  <w:style w:type="paragraph" w:customStyle="1" w:styleId="FrontmatterTitle">
    <w:name w:val="FrontmatterTitle"/>
    <w:basedOn w:val="BackmatterTitle"/>
    <w:qFormat/>
    <w:rsid w:val="00A0036B"/>
  </w:style>
  <w:style w:type="paragraph" w:customStyle="1" w:styleId="TOCFM">
    <w:name w:val="TOCFM"/>
    <w:basedOn w:val="Normal"/>
    <w:qFormat/>
    <w:rsid w:val="00A0036B"/>
    <w:pPr>
      <w:widowControl w:val="0"/>
      <w:autoSpaceDE w:val="0"/>
      <w:autoSpaceDN w:val="0"/>
      <w:adjustRightInd w:val="0"/>
      <w:spacing w:after="120" w:line="240" w:lineRule="atLeast"/>
      <w:textAlignment w:val="baseline"/>
    </w:pPr>
    <w:rPr>
      <w:rFonts w:ascii="NewBaskervilleStd-Roman" w:hAnsi="NewBaskervilleStd-Roman" w:cs="NewBaskervilleStd-Roman"/>
      <w:color w:val="000000"/>
      <w:sz w:val="20"/>
      <w:szCs w:val="20"/>
      <w:lang w:val="en-US"/>
    </w:rPr>
  </w:style>
  <w:style w:type="paragraph" w:customStyle="1" w:styleId="TOCH1">
    <w:name w:val="TOCH1"/>
    <w:basedOn w:val="TOCFM"/>
    <w:qFormat/>
    <w:rsid w:val="00A0036B"/>
    <w:pPr>
      <w:ind w:left="720"/>
    </w:pPr>
    <w:rPr>
      <w:b/>
    </w:rPr>
  </w:style>
  <w:style w:type="paragraph" w:customStyle="1" w:styleId="TOCPart">
    <w:name w:val="TOCPart"/>
    <w:basedOn w:val="TOCH1"/>
    <w:qFormat/>
    <w:rsid w:val="00A0036B"/>
    <w:pPr>
      <w:spacing w:before="120"/>
      <w:ind w:left="0"/>
      <w:jc w:val="center"/>
    </w:pPr>
    <w:rPr>
      <w:b w:val="0"/>
      <w:sz w:val="28"/>
      <w:szCs w:val="24"/>
    </w:rPr>
  </w:style>
  <w:style w:type="paragraph" w:customStyle="1" w:styleId="TOCChapter">
    <w:name w:val="TOCChapter"/>
    <w:basedOn w:val="TOCH1"/>
    <w:qFormat/>
    <w:rsid w:val="00A0036B"/>
    <w:pPr>
      <w:ind w:left="360"/>
    </w:pPr>
    <w:rPr>
      <w:b w:val="0"/>
      <w:sz w:val="24"/>
    </w:rPr>
  </w:style>
  <w:style w:type="paragraph" w:customStyle="1" w:styleId="TOCH2">
    <w:name w:val="TOCH2"/>
    <w:basedOn w:val="TOCH1"/>
    <w:qFormat/>
    <w:rsid w:val="00A0036B"/>
    <w:pPr>
      <w:ind w:left="1080"/>
    </w:pPr>
    <w:rPr>
      <w:i/>
    </w:rPr>
  </w:style>
  <w:style w:type="paragraph" w:customStyle="1" w:styleId="TOCH3">
    <w:name w:val="TOCH3"/>
    <w:basedOn w:val="TOCH1"/>
    <w:qFormat/>
    <w:rsid w:val="00A0036B"/>
    <w:pPr>
      <w:ind w:left="1440"/>
    </w:pPr>
    <w:rPr>
      <w:b w:val="0"/>
      <w:i/>
    </w:rPr>
  </w:style>
  <w:style w:type="paragraph" w:customStyle="1" w:styleId="BoxType">
    <w:name w:val="BoxType"/>
    <w:qFormat/>
    <w:rsid w:val="00A0036B"/>
    <w:pPr>
      <w:keepLines/>
      <w:widowControl w:val="0"/>
      <w:pBdr>
        <w:top w:val="single" w:sz="18" w:space="1" w:color="008000"/>
      </w:pBdr>
      <w:suppressAutoHyphens/>
      <w:autoSpaceDE w:val="0"/>
      <w:autoSpaceDN w:val="0"/>
      <w:adjustRightInd w:val="0"/>
      <w:spacing w:before="240" w:line="240" w:lineRule="atLeast"/>
      <w:jc w:val="center"/>
      <w:textAlignment w:val="baseline"/>
    </w:pPr>
    <w:rPr>
      <w:rFonts w:ascii="Arial" w:hAnsi="Arial" w:cs="TimesNewRomanPSMT"/>
      <w:color w:val="008000"/>
      <w:sz w:val="18"/>
      <w:szCs w:val="18"/>
      <w:lang w:eastAsia="en-CA"/>
    </w:rPr>
  </w:style>
  <w:style w:type="character" w:customStyle="1" w:styleId="CustomCharStyle">
    <w:name w:val="CustomCharStyle"/>
    <w:uiPriority w:val="1"/>
    <w:qFormat/>
    <w:rsid w:val="00A0036B"/>
    <w:rPr>
      <w:b w:val="0"/>
      <w:bCs w:val="0"/>
      <w:i w:val="0"/>
      <w:iCs w:val="0"/>
      <w:color w:val="3366FF"/>
      <w:bdr w:val="none" w:sz="0" w:space="0" w:color="auto"/>
      <w:shd w:val="clear" w:color="auto" w:fill="CCFFCC"/>
    </w:rPr>
  </w:style>
  <w:style w:type="character" w:customStyle="1" w:styleId="CodeAnnotation">
    <w:name w:val="CodeAnnotation"/>
    <w:uiPriority w:val="1"/>
    <w:qFormat/>
    <w:rsid w:val="00A0036B"/>
    <w:rPr>
      <w:rFonts w:ascii="Courier" w:hAnsi="Courier" w:cs="TheSansMonoCondensed-Plain"/>
      <w:color w:val="FFFFFF" w:themeColor="background1"/>
      <w:spacing w:val="0"/>
      <w:w w:val="100"/>
      <w:position w:val="0"/>
      <w:sz w:val="17"/>
      <w:szCs w:val="17"/>
      <w:u w:val="none"/>
      <w:bdr w:val="none" w:sz="0" w:space="0" w:color="auto"/>
      <w:shd w:val="clear" w:color="auto" w:fill="000000"/>
      <w:vertAlign w:val="baseline"/>
      <w:lang w:val="en-US"/>
    </w:rPr>
  </w:style>
  <w:style w:type="paragraph" w:customStyle="1" w:styleId="HeadANumber">
    <w:name w:val="HeadANumber"/>
    <w:qFormat/>
    <w:rsid w:val="00A0036B"/>
    <w:pPr>
      <w:keepNext/>
      <w:keepLines/>
      <w:widowControl w:val="0"/>
      <w:numPr>
        <w:ilvl w:val="1"/>
        <w:numId w:val="15"/>
      </w:numPr>
      <w:tabs>
        <w:tab w:val="right" w:pos="1200"/>
        <w:tab w:val="left" w:pos="1440"/>
      </w:tabs>
      <w:suppressAutoHyphens/>
      <w:autoSpaceDE w:val="0"/>
      <w:autoSpaceDN w:val="0"/>
      <w:adjustRightInd w:val="0"/>
      <w:spacing w:before="420" w:after="120" w:line="300" w:lineRule="atLeast"/>
      <w:textAlignment w:val="baseline"/>
    </w:pPr>
    <w:rPr>
      <w:rFonts w:ascii="Arial" w:hAnsi="Arial" w:cs="FuturaPT-Bold"/>
      <w:b/>
      <w:bCs/>
      <w:color w:val="000000"/>
      <w:sz w:val="24"/>
      <w:szCs w:val="24"/>
      <w:lang w:eastAsia="en-CA"/>
    </w:rPr>
  </w:style>
  <w:style w:type="paragraph" w:customStyle="1" w:styleId="HeadB">
    <w:name w:val="HeadB"/>
    <w:qFormat/>
    <w:rsid w:val="00A0036B"/>
    <w:pPr>
      <w:keepNext/>
      <w:keepLines/>
      <w:widowControl w:val="0"/>
      <w:tabs>
        <w:tab w:val="right" w:pos="1200"/>
        <w:tab w:val="left" w:pos="1440"/>
      </w:tabs>
      <w:suppressAutoHyphens/>
      <w:autoSpaceDE w:val="0"/>
      <w:autoSpaceDN w:val="0"/>
      <w:adjustRightInd w:val="0"/>
      <w:spacing w:before="240" w:after="80" w:line="300" w:lineRule="atLeast"/>
      <w:ind w:left="1440"/>
      <w:textAlignment w:val="baseline"/>
    </w:pPr>
    <w:rPr>
      <w:rFonts w:ascii="Arial" w:hAnsi="Arial" w:cs="FuturaPTCond-BoldObl"/>
      <w:b/>
      <w:bCs/>
      <w:i/>
      <w:iCs/>
      <w:color w:val="000000"/>
      <w:sz w:val="24"/>
      <w:szCs w:val="24"/>
      <w:lang w:eastAsia="en-CA"/>
    </w:rPr>
  </w:style>
  <w:style w:type="paragraph" w:customStyle="1" w:styleId="HeadBNumber">
    <w:name w:val="HeadBNumber"/>
    <w:qFormat/>
    <w:rsid w:val="00A0036B"/>
    <w:pPr>
      <w:keepNext/>
      <w:keepLines/>
      <w:widowControl w:val="0"/>
      <w:numPr>
        <w:ilvl w:val="2"/>
        <w:numId w:val="15"/>
      </w:numPr>
      <w:tabs>
        <w:tab w:val="right" w:pos="1980"/>
        <w:tab w:val="left" w:pos="2160"/>
      </w:tabs>
      <w:suppressAutoHyphens/>
      <w:autoSpaceDE w:val="0"/>
      <w:autoSpaceDN w:val="0"/>
      <w:adjustRightInd w:val="0"/>
      <w:spacing w:before="240" w:after="80" w:line="300" w:lineRule="atLeast"/>
      <w:textAlignment w:val="baseline"/>
    </w:pPr>
    <w:rPr>
      <w:rFonts w:ascii="Arial" w:hAnsi="Arial" w:cs="FuturaPTCond-BoldObl"/>
      <w:b/>
      <w:bCs/>
      <w:i/>
      <w:iCs/>
      <w:color w:val="000000"/>
      <w:sz w:val="24"/>
      <w:szCs w:val="24"/>
      <w:lang w:eastAsia="en-CA"/>
    </w:rPr>
  </w:style>
  <w:style w:type="paragraph" w:customStyle="1" w:styleId="HeadC">
    <w:name w:val="HeadC"/>
    <w:qFormat/>
    <w:rsid w:val="00A0036B"/>
    <w:pPr>
      <w:keepNext/>
      <w:keepLines/>
      <w:widowControl w:val="0"/>
      <w:suppressAutoHyphens/>
      <w:autoSpaceDE w:val="0"/>
      <w:autoSpaceDN w:val="0"/>
      <w:adjustRightInd w:val="0"/>
      <w:spacing w:before="240" w:after="80" w:line="300" w:lineRule="atLeast"/>
      <w:ind w:left="1440"/>
      <w:textAlignment w:val="baseline"/>
    </w:pPr>
    <w:rPr>
      <w:rFonts w:ascii="Arial" w:hAnsi="Arial" w:cs="FuturaPTCond-Bold"/>
      <w:b/>
      <w:bCs/>
      <w:color w:val="000000"/>
      <w:lang w:eastAsia="en-CA"/>
    </w:rPr>
  </w:style>
  <w:style w:type="paragraph" w:customStyle="1" w:styleId="HeadCNumber">
    <w:name w:val="HeadCNumber"/>
    <w:qFormat/>
    <w:rsid w:val="00A0036B"/>
    <w:pPr>
      <w:keepNext/>
      <w:keepLines/>
      <w:widowControl w:val="0"/>
      <w:numPr>
        <w:ilvl w:val="3"/>
        <w:numId w:val="15"/>
      </w:numPr>
      <w:tabs>
        <w:tab w:val="left" w:pos="1980"/>
      </w:tabs>
      <w:suppressAutoHyphens/>
      <w:autoSpaceDE w:val="0"/>
      <w:autoSpaceDN w:val="0"/>
      <w:adjustRightInd w:val="0"/>
      <w:spacing w:before="240" w:after="80" w:line="300" w:lineRule="atLeast"/>
      <w:textAlignment w:val="baseline"/>
    </w:pPr>
    <w:rPr>
      <w:rFonts w:ascii="Arial" w:hAnsi="Arial" w:cs="FuturaPTCond-Bold"/>
      <w:b/>
      <w:bCs/>
      <w:color w:val="000000"/>
      <w:lang w:eastAsia="en-CA"/>
    </w:rPr>
  </w:style>
  <w:style w:type="paragraph" w:customStyle="1" w:styleId="ListPlain">
    <w:name w:val="ListPlain"/>
    <w:qFormat/>
    <w:rsid w:val="00A0036B"/>
    <w:pPr>
      <w:widowControl w:val="0"/>
      <w:autoSpaceDE w:val="0"/>
      <w:autoSpaceDN w:val="0"/>
      <w:adjustRightInd w:val="0"/>
      <w:spacing w:before="120" w:line="240" w:lineRule="atLeast"/>
      <w:ind w:left="1800"/>
      <w:textAlignment w:val="baseline"/>
    </w:pPr>
    <w:rPr>
      <w:rFonts w:ascii="Times Roman" w:hAnsi="Times Roman" w:cs="NewBaskervilleStd-Roman"/>
      <w:color w:val="000000"/>
      <w:lang w:eastAsia="en-CA"/>
    </w:rPr>
  </w:style>
  <w:style w:type="paragraph" w:customStyle="1" w:styleId="CodeAnnotated">
    <w:name w:val="CodeAnnotated"/>
    <w:qFormat/>
    <w:rsid w:val="00A0036B"/>
    <w:pPr>
      <w:widowControl w:val="0"/>
      <w:pBdr>
        <w:left w:val="single" w:sz="4" w:space="4" w:color="auto"/>
      </w:pBdr>
      <w:suppressAutoHyphens/>
      <w:autoSpaceDE w:val="0"/>
      <w:autoSpaceDN w:val="0"/>
      <w:adjustRightInd w:val="0"/>
      <w:spacing w:line="210" w:lineRule="atLeast"/>
      <w:ind w:left="1440" w:hanging="216"/>
      <w:contextualSpacing/>
      <w:textAlignment w:val="top"/>
    </w:pPr>
    <w:rPr>
      <w:rFonts w:ascii="Courier" w:hAnsi="Courier" w:cs="TheSansMonoCondensed-Plain"/>
      <w:color w:val="000000"/>
      <w:sz w:val="17"/>
      <w:szCs w:val="17"/>
      <w:lang w:eastAsia="en-CA"/>
    </w:rPr>
  </w:style>
  <w:style w:type="paragraph" w:customStyle="1" w:styleId="BoxListNumber">
    <w:name w:val="BoxListNumber"/>
    <w:qFormat/>
    <w:rsid w:val="00A0036B"/>
    <w:pPr>
      <w:widowControl w:val="0"/>
      <w:numPr>
        <w:numId w:val="6"/>
      </w:numPr>
      <w:pBdr>
        <w:left w:val="single" w:sz="18" w:space="4" w:color="008000"/>
      </w:pBdr>
      <w:autoSpaceDE w:val="0"/>
      <w:autoSpaceDN w:val="0"/>
      <w:adjustRightInd w:val="0"/>
      <w:spacing w:before="120" w:line="240" w:lineRule="atLeast"/>
      <w:ind w:left="360"/>
      <w:textAlignment w:val="center"/>
    </w:pPr>
    <w:rPr>
      <w:rFonts w:ascii="Arial" w:hAnsi="Arial" w:cs="FuturaPT-Book"/>
      <w:color w:val="000000"/>
      <w:sz w:val="17"/>
      <w:szCs w:val="17"/>
      <w:lang w:eastAsia="en-CA"/>
    </w:rPr>
  </w:style>
  <w:style w:type="paragraph" w:customStyle="1" w:styleId="BoxListPlain">
    <w:name w:val="BoxListPlain"/>
    <w:qFormat/>
    <w:rsid w:val="00A0036B"/>
    <w:pPr>
      <w:widowControl w:val="0"/>
      <w:pBdr>
        <w:left w:val="single" w:sz="18" w:space="4" w:color="008000"/>
      </w:pBdr>
      <w:autoSpaceDE w:val="0"/>
      <w:autoSpaceDN w:val="0"/>
      <w:adjustRightInd w:val="0"/>
      <w:spacing w:before="120" w:line="240" w:lineRule="atLeast"/>
      <w:textAlignment w:val="baseline"/>
    </w:pPr>
    <w:rPr>
      <w:rFonts w:ascii="Arial" w:hAnsi="Arial" w:cs="FuturaPT-Book"/>
      <w:color w:val="000000"/>
      <w:sz w:val="17"/>
      <w:szCs w:val="17"/>
      <w:lang w:eastAsia="en-CA"/>
    </w:rPr>
  </w:style>
  <w:style w:type="paragraph" w:customStyle="1" w:styleId="BoxTitle">
    <w:name w:val="BoxTitle"/>
    <w:qFormat/>
    <w:rsid w:val="00A0036B"/>
    <w:pPr>
      <w:keepNext/>
      <w:keepLines/>
      <w:pBdr>
        <w:left w:val="single" w:sz="18" w:space="4" w:color="008000"/>
      </w:pBdr>
      <w:suppressAutoHyphens/>
      <w:spacing w:after="120" w:line="300" w:lineRule="atLeast"/>
      <w:jc w:val="center"/>
      <w:textAlignment w:val="baseline"/>
    </w:pPr>
    <w:rPr>
      <w:rFonts w:ascii="Arial" w:hAnsi="Arial" w:cs="DogmaOT-Bold"/>
      <w:b/>
      <w:bCs/>
      <w:caps/>
      <w:color w:val="000000"/>
      <w:spacing w:val="13"/>
      <w:sz w:val="18"/>
      <w:szCs w:val="18"/>
      <w:lang w:eastAsia="en-CA"/>
    </w:rPr>
  </w:style>
  <w:style w:type="character" w:customStyle="1" w:styleId="MenuArrow">
    <w:name w:val="MenuArrow"/>
    <w:uiPriority w:val="1"/>
    <w:qFormat/>
    <w:rsid w:val="00A0036B"/>
    <w:rPr>
      <w:rFonts w:ascii="Webdings" w:hAnsi="Webdings" w:cs="Webdings"/>
      <w:color w:val="3366FF"/>
      <w:w w:val="100"/>
      <w:position w:val="0"/>
      <w:u w:val="none"/>
      <w:vertAlign w:val="baseline"/>
      <w:lang w:val="en-US"/>
    </w:rPr>
  </w:style>
  <w:style w:type="paragraph" w:customStyle="1" w:styleId="TableTitle">
    <w:name w:val="TableTitle"/>
    <w:qFormat/>
    <w:rsid w:val="00A0036B"/>
    <w:pPr>
      <w:keepNext/>
      <w:keepLines/>
      <w:widowControl w:val="0"/>
      <w:numPr>
        <w:ilvl w:val="5"/>
        <w:numId w:val="15"/>
      </w:numPr>
      <w:suppressAutoHyphens/>
      <w:autoSpaceDE w:val="0"/>
      <w:autoSpaceDN w:val="0"/>
      <w:adjustRightInd w:val="0"/>
      <w:spacing w:before="240" w:after="120" w:line="240" w:lineRule="atLeast"/>
      <w:textAlignment w:val="baseline"/>
    </w:pPr>
    <w:rPr>
      <w:rFonts w:ascii="Arial" w:hAnsi="Arial" w:cs="FuturaPT-Book"/>
      <w:color w:val="000000"/>
      <w:sz w:val="18"/>
      <w:szCs w:val="18"/>
      <w:lang w:eastAsia="en-CA"/>
    </w:rPr>
  </w:style>
  <w:style w:type="paragraph" w:customStyle="1" w:styleId="EpigraphSource">
    <w:name w:val="EpigraphSource"/>
    <w:basedOn w:val="Epigraph"/>
    <w:qFormat/>
    <w:rsid w:val="00A0036B"/>
    <w:pPr>
      <w:jc w:val="right"/>
    </w:pPr>
  </w:style>
  <w:style w:type="paragraph" w:customStyle="1" w:styleId="Body">
    <w:name w:val="Body"/>
    <w:uiPriority w:val="99"/>
    <w:qFormat/>
    <w:rsid w:val="00A0036B"/>
    <w:pPr>
      <w:widowControl w:val="0"/>
      <w:autoSpaceDE w:val="0"/>
      <w:autoSpaceDN w:val="0"/>
      <w:adjustRightInd w:val="0"/>
      <w:spacing w:before="120" w:after="120" w:line="240" w:lineRule="atLeast"/>
      <w:ind w:left="1440" w:firstLine="360"/>
      <w:textAlignment w:val="baseline"/>
    </w:pPr>
    <w:rPr>
      <w:rFonts w:ascii="Times Roman" w:hAnsi="Times Roman" w:cs="NewBaskervilleStd-Roman"/>
      <w:color w:val="000000"/>
      <w:lang w:eastAsia="en-CA"/>
    </w:rPr>
  </w:style>
  <w:style w:type="paragraph" w:customStyle="1" w:styleId="ChapterNumber">
    <w:name w:val="ChapterNumber"/>
    <w:next w:val="Normal"/>
    <w:qFormat/>
    <w:rsid w:val="00A0036B"/>
    <w:pPr>
      <w:numPr>
        <w:numId w:val="15"/>
      </w:numPr>
      <w:suppressAutoHyphens/>
      <w:spacing w:before="1200" w:line="2400" w:lineRule="atLeast"/>
      <w:jc w:val="center"/>
      <w:textAlignment w:val="baseline"/>
    </w:pPr>
    <w:rPr>
      <w:rFonts w:ascii="Arial" w:hAnsi="Arial" w:cs="FuturaPTCond-Bold"/>
      <w:b/>
      <w:bCs/>
      <w:color w:val="000000"/>
      <w:sz w:val="240"/>
      <w:szCs w:val="240"/>
      <w:lang w:eastAsia="en-CA"/>
    </w:rPr>
  </w:style>
  <w:style w:type="character" w:customStyle="1" w:styleId="Xref">
    <w:name w:val="Xref"/>
    <w:uiPriority w:val="1"/>
    <w:rsid w:val="00A0036B"/>
    <w:rPr>
      <w:color w:val="FF0000"/>
      <w:lang w:val="fr-FR"/>
    </w:rPr>
  </w:style>
  <w:style w:type="paragraph" w:customStyle="1" w:styleId="Default">
    <w:name w:val="Default"/>
    <w:rsid w:val="00A0036B"/>
    <w:pPr>
      <w:autoSpaceDE w:val="0"/>
      <w:autoSpaceDN w:val="0"/>
      <w:adjustRightInd w:val="0"/>
    </w:pPr>
    <w:rPr>
      <w:rFonts w:ascii="NewBaskerville" w:hAnsi="NewBaskerville" w:cs="NewBaskerville"/>
      <w:color w:val="000000"/>
      <w:sz w:val="24"/>
      <w:szCs w:val="24"/>
      <w:lang w:bidi="hi-IN"/>
    </w:rPr>
  </w:style>
  <w:style w:type="paragraph" w:customStyle="1" w:styleId="SourceForeword">
    <w:name w:val="SourceForeword"/>
    <w:basedOn w:val="ReviewSource"/>
    <w:qFormat/>
    <w:rsid w:val="00A0036B"/>
  </w:style>
  <w:style w:type="paragraph" w:customStyle="1" w:styleId="ReviewHead">
    <w:name w:val="ReviewHead"/>
    <w:basedOn w:val="FrontmatterTitle"/>
    <w:qFormat/>
    <w:rsid w:val="00A0036B"/>
  </w:style>
  <w:style w:type="paragraph" w:customStyle="1" w:styleId="ReviewQuote">
    <w:name w:val="ReviewQuote"/>
    <w:basedOn w:val="QuotePara"/>
    <w:qFormat/>
    <w:rsid w:val="00A0036B"/>
  </w:style>
  <w:style w:type="paragraph" w:customStyle="1" w:styleId="ReviewSource">
    <w:name w:val="ReviewSource"/>
    <w:basedOn w:val="QuoteSource"/>
    <w:qFormat/>
    <w:rsid w:val="00A0036B"/>
  </w:style>
  <w:style w:type="paragraph" w:customStyle="1" w:styleId="ListGraphic">
    <w:name w:val="ListGraphic"/>
    <w:basedOn w:val="GraphicSlug"/>
    <w:qFormat/>
    <w:rsid w:val="00A0036B"/>
    <w:pPr>
      <w:ind w:left="0"/>
    </w:pPr>
  </w:style>
  <w:style w:type="paragraph" w:customStyle="1" w:styleId="ListCaption">
    <w:name w:val="ListCaption"/>
    <w:basedOn w:val="CaptionLine"/>
    <w:qFormat/>
    <w:rsid w:val="00A0036B"/>
    <w:pPr>
      <w:ind w:left="3600"/>
    </w:pPr>
  </w:style>
  <w:style w:type="paragraph" w:customStyle="1" w:styleId="NoteContinued">
    <w:name w:val="NoteContinued"/>
    <w:basedOn w:val="Note"/>
    <w:qFormat/>
    <w:rsid w:val="00A0036B"/>
    <w:pPr>
      <w:spacing w:before="0"/>
      <w:ind w:firstLine="0"/>
    </w:pPr>
  </w:style>
  <w:style w:type="paragraph" w:customStyle="1" w:styleId="NoteCode">
    <w:name w:val="NoteCode"/>
    <w:basedOn w:val="Code"/>
    <w:qFormat/>
    <w:rsid w:val="00A0036B"/>
    <w:pPr>
      <w:spacing w:after="240"/>
    </w:pPr>
  </w:style>
  <w:style w:type="paragraph" w:customStyle="1" w:styleId="ListBulletSub">
    <w:name w:val="ListBulletSub"/>
    <w:basedOn w:val="ListBullet"/>
    <w:qFormat/>
    <w:rsid w:val="00A0036B"/>
    <w:pPr>
      <w:ind w:left="2520"/>
    </w:pPr>
  </w:style>
  <w:style w:type="paragraph" w:customStyle="1" w:styleId="CodeCustom1">
    <w:name w:val="CodeCustom1"/>
    <w:basedOn w:val="Code"/>
    <w:qFormat/>
    <w:rsid w:val="00A0036B"/>
    <w:rPr>
      <w:color w:val="00B0F0"/>
    </w:rPr>
  </w:style>
  <w:style w:type="paragraph" w:customStyle="1" w:styleId="CodeCustom2">
    <w:name w:val="CodeCustom2"/>
    <w:basedOn w:val="Normal"/>
    <w:qFormat/>
    <w:rsid w:val="00A0036B"/>
    <w:pPr>
      <w:pBdr>
        <w:left w:val="single" w:sz="4" w:space="14" w:color="auto"/>
      </w:pBdr>
      <w:suppressAutoHyphens/>
      <w:spacing w:after="0" w:line="210" w:lineRule="atLeast"/>
      <w:ind w:left="1440"/>
      <w:contextualSpacing/>
      <w:textAlignment w:val="top"/>
    </w:pPr>
    <w:rPr>
      <w:rFonts w:ascii="Courier" w:hAnsi="Courier" w:cs="TheSansMonoCondensed-Plain"/>
      <w:color w:val="7030A0"/>
      <w:sz w:val="17"/>
      <w:szCs w:val="17"/>
      <w:lang w:val="en-US"/>
    </w:rPr>
  </w:style>
  <w:style w:type="paragraph" w:customStyle="1" w:styleId="BoxGraphic">
    <w:name w:val="BoxGraphic"/>
    <w:basedOn w:val="BoxBodyFirst"/>
    <w:qFormat/>
    <w:rsid w:val="00A0036B"/>
    <w:rPr>
      <w:bCs/>
      <w:color w:val="A12126"/>
    </w:rPr>
  </w:style>
  <w:style w:type="paragraph" w:customStyle="1" w:styleId="Equation">
    <w:name w:val="Equation"/>
    <w:basedOn w:val="ListPlain"/>
    <w:qFormat/>
    <w:rsid w:val="00A0036B"/>
  </w:style>
  <w:style w:type="character" w:customStyle="1" w:styleId="Heading1Char">
    <w:name w:val="Heading 1 Char"/>
    <w:basedOn w:val="DefaultParagraphFont"/>
    <w:link w:val="Heading1"/>
    <w:uiPriority w:val="9"/>
    <w:rsid w:val="00136753"/>
    <w:rPr>
      <w:rFonts w:ascii="Times New Roman" w:hAnsi="Times New Roman"/>
      <w:b/>
      <w:bCs/>
      <w:kern w:val="36"/>
      <w:sz w:val="48"/>
      <w:szCs w:val="48"/>
      <w:lang w:val="en-GB" w:eastAsia="en-GB"/>
    </w:rPr>
  </w:style>
  <w:style w:type="paragraph" w:customStyle="1" w:styleId="msonormal0">
    <w:name w:val="msonormal"/>
    <w:basedOn w:val="Normal"/>
    <w:rsid w:val="00136753"/>
    <w:pPr>
      <w:spacing w:before="100" w:beforeAutospacing="1" w:after="100" w:afterAutospacing="1" w:line="240" w:lineRule="auto"/>
    </w:pPr>
    <w:rPr>
      <w:sz w:val="24"/>
      <w:szCs w:val="24"/>
      <w:lang w:val="en-GB" w:eastAsia="en-GB"/>
    </w:rPr>
  </w:style>
  <w:style w:type="character" w:customStyle="1" w:styleId="Title1">
    <w:name w:val="Title1"/>
    <w:basedOn w:val="DefaultParagraphFont"/>
    <w:rsid w:val="00136753"/>
  </w:style>
  <w:style w:type="character" w:styleId="Hyperlink">
    <w:name w:val="Hyperlink"/>
    <w:basedOn w:val="DefaultParagraphFont"/>
    <w:uiPriority w:val="99"/>
    <w:semiHidden/>
    <w:unhideWhenUsed/>
    <w:rsid w:val="00136753"/>
    <w:rPr>
      <w:color w:val="0000FF"/>
      <w:u w:val="single"/>
    </w:rPr>
  </w:style>
  <w:style w:type="character" w:styleId="FollowedHyperlink">
    <w:name w:val="FollowedHyperlink"/>
    <w:basedOn w:val="DefaultParagraphFont"/>
    <w:uiPriority w:val="99"/>
    <w:semiHidden/>
    <w:unhideWhenUsed/>
    <w:rsid w:val="00136753"/>
    <w:rPr>
      <w:color w:val="800080"/>
      <w:u w:val="single"/>
    </w:rPr>
  </w:style>
  <w:style w:type="paragraph" w:styleId="NormalWeb">
    <w:name w:val="Normal (Web)"/>
    <w:basedOn w:val="Normal"/>
    <w:uiPriority w:val="99"/>
    <w:semiHidden/>
    <w:unhideWhenUsed/>
    <w:rsid w:val="00136753"/>
    <w:pPr>
      <w:spacing w:before="100" w:beforeAutospacing="1" w:after="100" w:afterAutospacing="1" w:line="240" w:lineRule="auto"/>
    </w:pPr>
    <w:rPr>
      <w:sz w:val="24"/>
      <w:szCs w:val="24"/>
      <w:lang w:val="en-GB" w:eastAsia="en-GB"/>
    </w:rPr>
  </w:style>
  <w:style w:type="character" w:styleId="Emphasis">
    <w:name w:val="Emphasis"/>
    <w:basedOn w:val="DefaultParagraphFont"/>
    <w:uiPriority w:val="20"/>
    <w:qFormat/>
    <w:rsid w:val="00136753"/>
    <w:rPr>
      <w:i/>
      <w:iCs/>
    </w:rPr>
  </w:style>
  <w:style w:type="character" w:styleId="HTMLCode">
    <w:name w:val="HTML Code"/>
    <w:basedOn w:val="DefaultParagraphFont"/>
    <w:uiPriority w:val="99"/>
    <w:semiHidden/>
    <w:unhideWhenUsed/>
    <w:rsid w:val="00136753"/>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1367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136753"/>
    <w:rPr>
      <w:rFonts w:ascii="Courier New" w:hAnsi="Courier New" w:cs="Courier New"/>
      <w:lang w:val="en-GB" w:eastAsia="en-GB"/>
    </w:rPr>
  </w:style>
  <w:style w:type="paragraph" w:styleId="Revision">
    <w:name w:val="Revision"/>
    <w:hidden/>
    <w:uiPriority w:val="71"/>
    <w:rsid w:val="00554475"/>
    <w:rPr>
      <w:rFonts w:ascii="Times New Roman" w:hAnsi="Times New Roman"/>
      <w:sz w:val="22"/>
      <w:szCs w:val="22"/>
      <w:lang w:val="en-CA" w:eastAsia="en-CA"/>
    </w:rPr>
  </w:style>
  <w:style w:type="character" w:styleId="CommentReference">
    <w:name w:val="annotation reference"/>
    <w:basedOn w:val="DefaultParagraphFont"/>
    <w:uiPriority w:val="99"/>
    <w:semiHidden/>
    <w:unhideWhenUsed/>
    <w:rsid w:val="00866218"/>
    <w:rPr>
      <w:sz w:val="16"/>
      <w:szCs w:val="16"/>
    </w:rPr>
  </w:style>
  <w:style w:type="paragraph" w:styleId="CommentText">
    <w:name w:val="annotation text"/>
    <w:basedOn w:val="Normal"/>
    <w:link w:val="CommentTextChar"/>
    <w:uiPriority w:val="99"/>
    <w:unhideWhenUsed/>
    <w:rsid w:val="00866218"/>
    <w:pPr>
      <w:spacing w:line="240" w:lineRule="auto"/>
    </w:pPr>
    <w:rPr>
      <w:sz w:val="20"/>
      <w:szCs w:val="20"/>
    </w:rPr>
  </w:style>
  <w:style w:type="character" w:customStyle="1" w:styleId="CommentTextChar">
    <w:name w:val="Comment Text Char"/>
    <w:basedOn w:val="DefaultParagraphFont"/>
    <w:link w:val="CommentText"/>
    <w:uiPriority w:val="99"/>
    <w:rsid w:val="00866218"/>
    <w:rPr>
      <w:rFonts w:ascii="Times New Roman" w:hAnsi="Times New Roman"/>
      <w:lang w:val="en-CA" w:eastAsia="en-CA"/>
    </w:rPr>
  </w:style>
  <w:style w:type="paragraph" w:styleId="CommentSubject">
    <w:name w:val="annotation subject"/>
    <w:basedOn w:val="CommentText"/>
    <w:next w:val="CommentText"/>
    <w:link w:val="CommentSubjectChar"/>
    <w:uiPriority w:val="99"/>
    <w:semiHidden/>
    <w:unhideWhenUsed/>
    <w:rsid w:val="00866218"/>
    <w:rPr>
      <w:b/>
      <w:bCs/>
    </w:rPr>
  </w:style>
  <w:style w:type="character" w:customStyle="1" w:styleId="CommentSubjectChar">
    <w:name w:val="Comment Subject Char"/>
    <w:basedOn w:val="CommentTextChar"/>
    <w:link w:val="CommentSubject"/>
    <w:uiPriority w:val="99"/>
    <w:semiHidden/>
    <w:rsid w:val="00866218"/>
    <w:rPr>
      <w:rFonts w:ascii="Times New Roman" w:hAnsi="Times New Roman"/>
      <w:b/>
      <w:bCs/>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329792">
      <w:bodyDiv w:val="1"/>
      <w:marLeft w:val="0"/>
      <w:marRight w:val="0"/>
      <w:marTop w:val="0"/>
      <w:marBottom w:val="0"/>
      <w:divBdr>
        <w:top w:val="none" w:sz="0" w:space="0" w:color="auto"/>
        <w:left w:val="none" w:sz="0" w:space="0" w:color="auto"/>
        <w:bottom w:val="none" w:sz="0" w:space="0" w:color="auto"/>
        <w:right w:val="none" w:sz="0" w:space="0" w:color="auto"/>
      </w:divBdr>
      <w:divsChild>
        <w:div w:id="537936655">
          <w:marLeft w:val="0"/>
          <w:marRight w:val="0"/>
          <w:marTop w:val="0"/>
          <w:marBottom w:val="0"/>
          <w:divBdr>
            <w:top w:val="none" w:sz="0" w:space="0" w:color="auto"/>
            <w:left w:val="none" w:sz="0" w:space="0" w:color="auto"/>
            <w:bottom w:val="none" w:sz="0" w:space="0" w:color="auto"/>
            <w:right w:val="none" w:sz="0" w:space="0" w:color="auto"/>
          </w:divBdr>
          <w:divsChild>
            <w:div w:id="653021928">
              <w:marLeft w:val="0"/>
              <w:marRight w:val="0"/>
              <w:marTop w:val="0"/>
              <w:marBottom w:val="0"/>
              <w:divBdr>
                <w:top w:val="none" w:sz="0" w:space="0" w:color="auto"/>
                <w:left w:val="none" w:sz="0" w:space="0" w:color="auto"/>
                <w:bottom w:val="none" w:sz="0" w:space="0" w:color="auto"/>
                <w:right w:val="none" w:sz="0" w:space="0" w:color="auto"/>
              </w:divBdr>
              <w:divsChild>
                <w:div w:id="211886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861451">
      <w:bodyDiv w:val="1"/>
      <w:marLeft w:val="0"/>
      <w:marRight w:val="0"/>
      <w:marTop w:val="0"/>
      <w:marBottom w:val="0"/>
      <w:divBdr>
        <w:top w:val="none" w:sz="0" w:space="0" w:color="auto"/>
        <w:left w:val="none" w:sz="0" w:space="0" w:color="auto"/>
        <w:bottom w:val="none" w:sz="0" w:space="0" w:color="auto"/>
        <w:right w:val="none" w:sz="0" w:space="0" w:color="auto"/>
      </w:divBdr>
      <w:divsChild>
        <w:div w:id="1111245043">
          <w:blockQuote w:val="1"/>
          <w:marLeft w:val="300"/>
          <w:marRight w:val="300"/>
          <w:marTop w:val="240"/>
          <w:marBottom w:val="240"/>
          <w:divBdr>
            <w:top w:val="none" w:sz="0" w:space="0" w:color="auto"/>
            <w:left w:val="single" w:sz="24" w:space="11" w:color="E6E6E6"/>
            <w:bottom w:val="none" w:sz="0" w:space="0" w:color="auto"/>
            <w:right w:val="none" w:sz="0" w:space="0" w:color="auto"/>
          </w:divBdr>
        </w:div>
        <w:div w:id="927467626">
          <w:blockQuote w:val="1"/>
          <w:marLeft w:val="300"/>
          <w:marRight w:val="300"/>
          <w:marTop w:val="240"/>
          <w:marBottom w:val="240"/>
          <w:divBdr>
            <w:top w:val="none" w:sz="0" w:space="0" w:color="auto"/>
            <w:left w:val="single" w:sz="24" w:space="11" w:color="E6E6E6"/>
            <w:bottom w:val="none" w:sz="0" w:space="0" w:color="auto"/>
            <w:right w:val="none" w:sz="0" w:space="0" w:color="auto"/>
          </w:divBdr>
        </w:div>
      </w:divsChild>
    </w:div>
    <w:div w:id="1411729584">
      <w:bodyDiv w:val="1"/>
      <w:marLeft w:val="0"/>
      <w:marRight w:val="0"/>
      <w:marTop w:val="0"/>
      <w:marBottom w:val="0"/>
      <w:divBdr>
        <w:top w:val="none" w:sz="0" w:space="0" w:color="auto"/>
        <w:left w:val="none" w:sz="0" w:space="0" w:color="auto"/>
        <w:bottom w:val="none" w:sz="0" w:space="0" w:color="auto"/>
        <w:right w:val="none" w:sz="0" w:space="0" w:color="auto"/>
      </w:divBdr>
      <w:divsChild>
        <w:div w:id="888418815">
          <w:blockQuote w:val="1"/>
          <w:marLeft w:val="300"/>
          <w:marRight w:val="300"/>
          <w:marTop w:val="240"/>
          <w:marBottom w:val="240"/>
          <w:divBdr>
            <w:top w:val="none" w:sz="0" w:space="0" w:color="auto"/>
            <w:left w:val="single" w:sz="24" w:space="11" w:color="E6E6E6"/>
            <w:bottom w:val="none" w:sz="0" w:space="0" w:color="auto"/>
            <w:right w:val="none" w:sz="0" w:space="0" w:color="auto"/>
          </w:divBdr>
        </w:div>
        <w:div w:id="614559090">
          <w:blockQuote w:val="1"/>
          <w:marLeft w:val="300"/>
          <w:marRight w:val="300"/>
          <w:marTop w:val="240"/>
          <w:marBottom w:val="240"/>
          <w:divBdr>
            <w:top w:val="none" w:sz="0" w:space="0" w:color="auto"/>
            <w:left w:val="single" w:sz="24" w:space="11" w:color="E6E6E6"/>
            <w:bottom w:val="none" w:sz="0" w:space="0" w:color="auto"/>
            <w:right w:val="none" w:sz="0" w:space="0" w:color="auto"/>
          </w:divBdr>
        </w:div>
      </w:divsChild>
    </w:div>
    <w:div w:id="20233202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z\Google%20Drive\Liz%20NSP\zz%20Production\Template\Word\NSPTemplate0217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7D77AD-A46B-4555-BDFC-7D2108B73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C:\Users\Liz\Google Drive\Liz NSP\zz Production\Template\Word\NSPTemplate02172021.dotm</Template>
  <TotalTime>6</TotalTime>
  <Pages>24</Pages>
  <Words>7367</Words>
  <Characters>41993</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NSP</dc:creator>
  <cp:keywords/>
  <cp:lastModifiedBy>Carol Nichols</cp:lastModifiedBy>
  <cp:revision>7</cp:revision>
  <dcterms:created xsi:type="dcterms:W3CDTF">2022-08-24T14:33:00Z</dcterms:created>
  <dcterms:modified xsi:type="dcterms:W3CDTF">2022-08-25T01:52:00Z</dcterms:modified>
</cp:coreProperties>
</file>